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83" w:rsidRPr="00141013" w:rsidRDefault="00715E83" w:rsidP="00715E83">
      <w:pPr>
        <w:jc w:val="center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 xml:space="preserve">4  </w:t>
      </w:r>
      <w:r w:rsidRPr="00141013">
        <w:rPr>
          <w:rFonts w:ascii="宋体" w:hAnsi="宋体" w:hint="eastAsia"/>
          <w:sz w:val="28"/>
          <w:szCs w:val="28"/>
        </w:rPr>
        <w:t>用正、负数表示事物</w:t>
      </w:r>
    </w:p>
    <w:p w:rsidR="00715E83" w:rsidRPr="00141013" w:rsidRDefault="00715E83" w:rsidP="00715E83">
      <w:pPr>
        <w:ind w:left="413"/>
        <w:jc w:val="left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教学内容</w:t>
      </w:r>
    </w:p>
    <w:p w:rsidR="00715E83" w:rsidRPr="00141013" w:rsidRDefault="00715E83" w:rsidP="00715E83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教材第8～9页，</w:t>
      </w:r>
      <w:r w:rsidRPr="00141013">
        <w:rPr>
          <w:rFonts w:ascii="宋体" w:hAnsi="宋体" w:hint="eastAsia"/>
          <w:sz w:val="28"/>
          <w:szCs w:val="28"/>
        </w:rPr>
        <w:t>用正、负数表示事物</w:t>
      </w:r>
      <w:r w:rsidRPr="00141013">
        <w:rPr>
          <w:rFonts w:ascii="宋体" w:hAnsi="宋体" w:cs="宋体" w:hint="eastAsia"/>
          <w:sz w:val="28"/>
          <w:szCs w:val="28"/>
        </w:rPr>
        <w:t>。</w:t>
      </w:r>
    </w:p>
    <w:p w:rsidR="00715E83" w:rsidRPr="00141013" w:rsidRDefault="00715E83" w:rsidP="00715E83">
      <w:pPr>
        <w:ind w:left="413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</w:t>
      </w:r>
      <w:r>
        <w:rPr>
          <w:rFonts w:ascii="宋体" w:hAnsi="宋体" w:cs="宋体" w:hint="eastAsia"/>
          <w:b/>
          <w:bCs/>
          <w:sz w:val="28"/>
          <w:szCs w:val="28"/>
        </w:rPr>
        <w:t>学</w:t>
      </w:r>
      <w:r w:rsidRPr="00141013">
        <w:rPr>
          <w:rFonts w:ascii="宋体" w:hAnsi="宋体" w:cs="宋体" w:hint="eastAsia"/>
          <w:b/>
          <w:bCs/>
          <w:sz w:val="28"/>
          <w:szCs w:val="28"/>
        </w:rPr>
        <w:t>提示</w:t>
      </w:r>
    </w:p>
    <w:p w:rsidR="00715E83" w:rsidRPr="00141013" w:rsidRDefault="00715E83" w:rsidP="00715E83">
      <w:pPr>
        <w:ind w:left="41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Pr="00141013">
        <w:rPr>
          <w:rFonts w:ascii="宋体" w:hAnsi="宋体" w:hint="eastAsia"/>
          <w:sz w:val="28"/>
          <w:szCs w:val="28"/>
        </w:rPr>
        <w:t>教材选择了两个事例。事例</w:t>
      </w:r>
      <w:proofErr w:type="gramStart"/>
      <w:r w:rsidRPr="00141013">
        <w:rPr>
          <w:rFonts w:ascii="宋体" w:hAnsi="宋体" w:hint="eastAsia"/>
          <w:sz w:val="28"/>
          <w:szCs w:val="28"/>
        </w:rPr>
        <w:t>一</w:t>
      </w:r>
      <w:proofErr w:type="gramEnd"/>
      <w:r w:rsidRPr="00141013">
        <w:rPr>
          <w:rFonts w:ascii="宋体" w:hAnsi="宋体" w:hint="eastAsia"/>
          <w:sz w:val="28"/>
          <w:szCs w:val="28"/>
        </w:rPr>
        <w:t>，用正负数表示比赛答题的得分。设计了某班同学利用课外活动举办“兔博士”数学竞赛的事情，这些活动是学生非常感兴趣的、愿意做的事情。教学中，要给学生充分的自主学习、交流的空间，使学生体验正、负数与现实生活的联系。事例二，用正负数表示包装质量。现实生活中，检查产品的质量，有些商品的包装袋上用“±”标出的质量误差范围都是学生比较熟悉的事情，进一步丰富学生的生活经验，体会用正、负数表示和交流问题的意义和价值。教学中，要给学生用正、负数表示与标准质量相比的结果并交流自己想法的机会，体会用正、负数表示事物的价值。</w:t>
      </w:r>
    </w:p>
    <w:p w:rsidR="00715E83" w:rsidRPr="00141013" w:rsidRDefault="00715E83" w:rsidP="00715E83">
      <w:pPr>
        <w:ind w:left="413"/>
        <w:jc w:val="left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教学目标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1、结合具体事例，经历进一步认识负数、用负数表示事物的过程。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2、能根据一定的标准用正、负数表示实际问题中的有关数量。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3、感受负数在生活中的应用，认识到许多实际问题可以借助正、负数来表达和交流。</w:t>
      </w:r>
    </w:p>
    <w:p w:rsidR="00715E83" w:rsidRPr="00141013" w:rsidRDefault="00715E83" w:rsidP="00715E83">
      <w:pPr>
        <w:ind w:left="413"/>
        <w:jc w:val="left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重点、难点</w:t>
      </w:r>
    </w:p>
    <w:p w:rsidR="00715E83" w:rsidRPr="00141013" w:rsidRDefault="00715E83" w:rsidP="00715E83">
      <w:pPr>
        <w:jc w:val="left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重难点：</w:t>
      </w:r>
    </w:p>
    <w:p w:rsidR="00715E83" w:rsidRPr="00141013" w:rsidRDefault="00715E83" w:rsidP="00715E83">
      <w:pPr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能根据一定的标准用正、负数表示实际问题中的有关数量，</w:t>
      </w:r>
    </w:p>
    <w:p w:rsidR="00715E83" w:rsidRPr="00141013" w:rsidRDefault="00715E83" w:rsidP="00715E83">
      <w:pPr>
        <w:jc w:val="left"/>
        <w:rPr>
          <w:rFonts w:ascii="宋体" w:hAnsi="宋体" w:cs="宋体"/>
          <w:b/>
          <w:sz w:val="28"/>
          <w:szCs w:val="28"/>
        </w:rPr>
      </w:pPr>
    </w:p>
    <w:p w:rsidR="00715E83" w:rsidRPr="00141013" w:rsidRDefault="00715E83" w:rsidP="00715E83">
      <w:pPr>
        <w:numPr>
          <w:ilvl w:val="0"/>
          <w:numId w:val="1"/>
        </w:numPr>
        <w:jc w:val="left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b/>
          <w:bCs/>
          <w:sz w:val="28"/>
          <w:szCs w:val="28"/>
        </w:rPr>
        <w:t>教学准备</w:t>
      </w:r>
    </w:p>
    <w:p w:rsidR="00715E83" w:rsidRPr="00141013" w:rsidRDefault="00715E83" w:rsidP="00715E83">
      <w:pPr>
        <w:adjustRightInd w:val="0"/>
        <w:snapToGrid w:val="0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教师准备：</w:t>
      </w:r>
      <w:r w:rsidRPr="00141013">
        <w:rPr>
          <w:rFonts w:ascii="宋体" w:hAnsi="宋体" w:cs="Arial" w:hint="eastAsia"/>
          <w:bCs/>
          <w:sz w:val="28"/>
          <w:szCs w:val="28"/>
        </w:rPr>
        <w:t>实物投影仪；多媒体课件；盐。</w:t>
      </w:r>
    </w:p>
    <w:p w:rsidR="00715E83" w:rsidRPr="00141013" w:rsidRDefault="00715E83" w:rsidP="00715E83">
      <w:pPr>
        <w:numPr>
          <w:ilvl w:val="0"/>
          <w:numId w:val="1"/>
        </w:numPr>
        <w:adjustRightInd w:val="0"/>
        <w:snapToGrid w:val="0"/>
        <w:rPr>
          <w:rFonts w:ascii="宋体" w:hAnsi="宋体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教学过程²</w:t>
      </w:r>
    </w:p>
    <w:p w:rsidR="00715E83" w:rsidRDefault="00715E83" w:rsidP="00715E83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（一）新课导入</w:t>
      </w:r>
    </w:p>
    <w:p w:rsidR="00715E83" w:rsidRPr="00141013" w:rsidRDefault="00715E83" w:rsidP="00715E83">
      <w:pPr>
        <w:numPr>
          <w:ilvl w:val="0"/>
          <w:numId w:val="2"/>
        </w:num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创设情境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例</w:t>
      </w:r>
      <w:proofErr w:type="gramStart"/>
      <w:r w:rsidRPr="00141013">
        <w:rPr>
          <w:rFonts w:ascii="宋体" w:hAnsi="宋体" w:hint="eastAsia"/>
          <w:sz w:val="28"/>
          <w:szCs w:val="28"/>
        </w:rPr>
        <w:t>一</w:t>
      </w:r>
      <w:proofErr w:type="gramEnd"/>
      <w:r w:rsidRPr="00141013">
        <w:rPr>
          <w:rFonts w:ascii="宋体" w:hAnsi="宋体" w:hint="eastAsia"/>
          <w:sz w:val="28"/>
          <w:szCs w:val="28"/>
        </w:rPr>
        <w:t>：师生谈话，请学生提出数学竞赛规则的建议。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师：同学们经常看一些竞赛节目，如果我们要举办一次数学竞赛，你建议怎样定竞赛规则？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指名发言，只要合理就给予肯定。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师：我们教材上也有一个数学竞赛的问题，请同学们打开书第10页，看看几个队在比赛，兔博士定的比赛规则是怎样的。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学生了解信息。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设计意图：请学生制定竞赛规则，激发学生的参与兴趣，并自然引出本课的主题内容。</w:t>
      </w:r>
    </w:p>
    <w:p w:rsidR="00715E83" w:rsidRDefault="00715E83" w:rsidP="00715E83">
      <w:pPr>
        <w:widowControl/>
        <w:adjustRightInd w:val="0"/>
        <w:snapToGrid w:val="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（二）探究新知</w:t>
      </w:r>
    </w:p>
    <w:p w:rsidR="00715E83" w:rsidRPr="00141013" w:rsidRDefault="00715E83" w:rsidP="00715E83">
      <w:pPr>
        <w:widowControl/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</w:p>
    <w:p w:rsidR="00715E83" w:rsidRPr="00141013" w:rsidRDefault="00715E83" w:rsidP="00715E83">
      <w:pPr>
        <w:spacing w:line="400" w:lineRule="exact"/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1、了解“数学竞赛”的规则和三个队前5道</w:t>
      </w:r>
      <w:proofErr w:type="gramStart"/>
      <w:r w:rsidRPr="00141013">
        <w:rPr>
          <w:rFonts w:ascii="宋体" w:hAnsi="宋体" w:hint="eastAsia"/>
          <w:sz w:val="28"/>
          <w:szCs w:val="28"/>
        </w:rPr>
        <w:t>题比赛</w:t>
      </w:r>
      <w:proofErr w:type="gramEnd"/>
      <w:r w:rsidRPr="00141013">
        <w:rPr>
          <w:rFonts w:ascii="宋体" w:hAnsi="宋体" w:hint="eastAsia"/>
          <w:sz w:val="28"/>
          <w:szCs w:val="28"/>
        </w:rPr>
        <w:t>的结果。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师：我们教材上也有一个数学竞赛的问题，请同学们打开书第10页，看看几个队在比赛，兔博士定的比赛规则是怎样的。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学生了解信息。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师：谁来说一说你从中都了解到哪些信息？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学生可能回答：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得分规则是：答对1题得10分，答错1题扣10分，不回答不得分。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第一队答对三道题，答错两道题。第二队……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设计意图：了解、交流事情中的数学信息，为下面的学习</w:t>
      </w:r>
      <w:proofErr w:type="gramStart"/>
      <w:r w:rsidRPr="00141013">
        <w:rPr>
          <w:rFonts w:ascii="宋体" w:hAnsi="宋体" w:hint="eastAsia"/>
          <w:sz w:val="28"/>
          <w:szCs w:val="28"/>
        </w:rPr>
        <w:t>作准备</w:t>
      </w:r>
      <w:proofErr w:type="gramEnd"/>
      <w:r w:rsidRPr="00141013">
        <w:rPr>
          <w:rFonts w:ascii="宋体" w:hAnsi="宋体" w:hint="eastAsia"/>
          <w:sz w:val="28"/>
          <w:szCs w:val="28"/>
        </w:rPr>
        <w:t>。</w:t>
      </w:r>
    </w:p>
    <w:p w:rsidR="00715E83" w:rsidRPr="00141013" w:rsidRDefault="00715E83" w:rsidP="00715E83">
      <w:pPr>
        <w:spacing w:line="400" w:lineRule="exact"/>
        <w:rPr>
          <w:rFonts w:ascii="宋体" w:hAnsi="宋体"/>
          <w:sz w:val="28"/>
          <w:szCs w:val="28"/>
        </w:rPr>
      </w:pPr>
      <w:r w:rsidRPr="00141013">
        <w:rPr>
          <w:rFonts w:ascii="宋体" w:hAnsi="宋体" w:cs="宋体" w:hint="eastAsia"/>
          <w:bCs/>
          <w:kern w:val="0"/>
          <w:sz w:val="28"/>
          <w:szCs w:val="28"/>
        </w:rPr>
        <w:t xml:space="preserve"> </w:t>
      </w:r>
      <w:r w:rsidRPr="00141013">
        <w:rPr>
          <w:rFonts w:ascii="宋体" w:hAnsi="宋体" w:hint="eastAsia"/>
          <w:sz w:val="28"/>
          <w:szCs w:val="28"/>
        </w:rPr>
        <w:t>2、提出用正、负数来表示每个队的答题结果的要求，让学生独立完成。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师：同学们说得都不错，聪</w:t>
      </w:r>
      <w:proofErr w:type="gramStart"/>
      <w:r w:rsidRPr="00141013">
        <w:rPr>
          <w:rFonts w:ascii="宋体" w:hAnsi="宋体" w:hint="eastAsia"/>
          <w:sz w:val="28"/>
          <w:szCs w:val="28"/>
        </w:rPr>
        <w:t>聪</w:t>
      </w:r>
      <w:proofErr w:type="gramEnd"/>
      <w:r w:rsidRPr="00141013">
        <w:rPr>
          <w:rFonts w:ascii="宋体" w:hAnsi="宋体" w:hint="eastAsia"/>
          <w:sz w:val="28"/>
          <w:szCs w:val="28"/>
        </w:rPr>
        <w:t>是用不同的表情和颜色来记录答题</w:t>
      </w:r>
      <w:r w:rsidRPr="00141013">
        <w:rPr>
          <w:rFonts w:ascii="宋体" w:hAnsi="宋体" w:hint="eastAsia"/>
          <w:sz w:val="28"/>
          <w:szCs w:val="28"/>
        </w:rPr>
        <w:lastRenderedPageBreak/>
        <w:t>结果的，你能根据比赛的得分规则用正、负数来表示每个队的答题结果吗？请同学们完成手中的表格。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学生填写，教师巡视。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设计意图：让学生经历用正、负数表示生活中简单问题的过程。</w:t>
      </w:r>
    </w:p>
    <w:p w:rsidR="00715E83" w:rsidRPr="00141013" w:rsidRDefault="00715E83" w:rsidP="00715E83">
      <w:pPr>
        <w:spacing w:line="400" w:lineRule="exact"/>
        <w:ind w:firstLineChars="100" w:firstLine="280"/>
        <w:rPr>
          <w:rFonts w:ascii="宋体" w:hAnsi="宋体"/>
          <w:b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3、交流学生用正数、负数表示的结果。关注学生能否用0表示不回答。</w:t>
      </w:r>
    </w:p>
    <w:p w:rsidR="00715E83" w:rsidRPr="00141013" w:rsidRDefault="00715E83" w:rsidP="00715E83">
      <w:pPr>
        <w:spacing w:line="400" w:lineRule="exact"/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师：谁来说一说你是怎样</w:t>
      </w:r>
      <w:proofErr w:type="gramStart"/>
      <w:r w:rsidRPr="00141013">
        <w:rPr>
          <w:rFonts w:ascii="宋体" w:hAnsi="宋体" w:hint="eastAsia"/>
          <w:sz w:val="28"/>
          <w:szCs w:val="28"/>
        </w:rPr>
        <w:t>想又是</w:t>
      </w:r>
      <w:proofErr w:type="gramEnd"/>
      <w:r w:rsidRPr="00141013">
        <w:rPr>
          <w:rFonts w:ascii="宋体" w:hAnsi="宋体" w:hint="eastAsia"/>
          <w:sz w:val="28"/>
          <w:szCs w:val="28"/>
        </w:rPr>
        <w:t>怎样填写的？</w:t>
      </w:r>
    </w:p>
    <w:p w:rsidR="00715E83" w:rsidRPr="00141013" w:rsidRDefault="00715E83" w:rsidP="00715E83">
      <w:pPr>
        <w:tabs>
          <w:tab w:val="left" w:pos="5220"/>
        </w:tabs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生：第一队第1题、第3题、第4题答对了，各得10分，用10表示，第2题和第5题答错了，各扣10分，用-10表示。第二队……</w:t>
      </w:r>
    </w:p>
    <w:p w:rsidR="00715E83" w:rsidRPr="00141013" w:rsidRDefault="00715E83" w:rsidP="00715E83">
      <w:pPr>
        <w:tabs>
          <w:tab w:val="left" w:pos="5220"/>
        </w:tabs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学生边说教师边填写小黑板：</w:t>
      </w:r>
    </w:p>
    <w:tbl>
      <w:tblPr>
        <w:tblW w:w="385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643"/>
        <w:gridCol w:w="642"/>
        <w:gridCol w:w="643"/>
        <w:gridCol w:w="642"/>
        <w:gridCol w:w="643"/>
      </w:tblGrid>
      <w:tr w:rsidR="00715E83" w:rsidRPr="00141013" w:rsidTr="00C85C55">
        <w:trPr>
          <w:trHeight w:val="597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1题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2题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3题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4题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5题</w:t>
            </w:r>
          </w:p>
        </w:tc>
      </w:tr>
      <w:tr w:rsidR="00715E83" w:rsidRPr="00141013" w:rsidTr="00C85C55">
        <w:trPr>
          <w:trHeight w:val="596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1队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</w:tr>
      <w:tr w:rsidR="00715E83" w:rsidRPr="00141013" w:rsidTr="00C85C55">
        <w:trPr>
          <w:trHeight w:val="596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2队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</w:tr>
      <w:tr w:rsidR="00715E83" w:rsidRPr="00141013" w:rsidTr="00C85C55">
        <w:trPr>
          <w:trHeight w:val="596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3队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</w:tr>
    </w:tbl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学生用0表示不回答时，能</w:t>
      </w:r>
      <w:proofErr w:type="gramStart"/>
      <w:r w:rsidRPr="00141013">
        <w:rPr>
          <w:rFonts w:ascii="宋体" w:hAnsi="宋体" w:hint="eastAsia"/>
          <w:sz w:val="28"/>
          <w:szCs w:val="28"/>
        </w:rPr>
        <w:t>作出</w:t>
      </w:r>
      <w:proofErr w:type="gramEnd"/>
      <w:r w:rsidRPr="00141013">
        <w:rPr>
          <w:rFonts w:ascii="宋体" w:hAnsi="宋体" w:hint="eastAsia"/>
          <w:sz w:val="28"/>
          <w:szCs w:val="28"/>
        </w:rPr>
        <w:t>合理解释即可，若不能教师可以作如下引导。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设计意图：交流自己尝试的结果。活动积极的学习体验，进一步感受正、负数与现实生活的联系。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4提出“当场外裁判计算三个队的目前得分”的要求，让学生自己计算并填空。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师：根据竞赛规则，不回答不得分，蓝</w:t>
      </w:r>
      <w:proofErr w:type="gramStart"/>
      <w:r w:rsidRPr="00141013">
        <w:rPr>
          <w:rFonts w:ascii="宋体" w:hAnsi="宋体" w:hint="eastAsia"/>
          <w:sz w:val="28"/>
          <w:szCs w:val="28"/>
        </w:rPr>
        <w:t>脸表示</w:t>
      </w:r>
      <w:proofErr w:type="gramEnd"/>
      <w:r w:rsidRPr="00141013">
        <w:rPr>
          <w:rFonts w:ascii="宋体" w:hAnsi="宋体" w:hint="eastAsia"/>
          <w:sz w:val="28"/>
          <w:szCs w:val="28"/>
        </w:rPr>
        <w:t>不回答，所以不能得分，应该怎样记呢？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师：现在，请同学们根据表中的填写结果当一把场外裁判，同桌两人可以合作，计算一下现在三个队的得分。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学生计算，教师巡视。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设计意图：用学生感兴趣的具有挑战性的数学活动激发学生的学习积极性。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5交流三个队的得分，重点说</w:t>
      </w:r>
      <w:proofErr w:type="gramStart"/>
      <w:r w:rsidRPr="00141013">
        <w:rPr>
          <w:rFonts w:ascii="宋体" w:hAnsi="宋体" w:hint="eastAsia"/>
          <w:sz w:val="28"/>
          <w:szCs w:val="28"/>
        </w:rPr>
        <w:t>一</w:t>
      </w:r>
      <w:proofErr w:type="gramEnd"/>
      <w:r w:rsidRPr="00141013">
        <w:rPr>
          <w:rFonts w:ascii="宋体" w:hAnsi="宋体" w:hint="eastAsia"/>
          <w:sz w:val="28"/>
          <w:szCs w:val="28"/>
        </w:rPr>
        <w:t>说是怎样计算的。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师：谁来说一说你们是怎样算的？结果又怎样？</w:t>
      </w:r>
    </w:p>
    <w:p w:rsidR="00715E83" w:rsidRPr="00141013" w:rsidRDefault="00715E83" w:rsidP="00715E83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生1：第一队5道题中3道答对了共得30分，又答错了两道扣掉20分，30减20，最后得了10分。第二队……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生2：第一队第1题得10分，第2题有扣10分，还是0分，第3题、第4题又各得10分，共20分，第5题又扣10分，最后共得10分。第二队……</w:t>
      </w:r>
    </w:p>
    <w:p w:rsidR="00715E83" w:rsidRPr="00141013" w:rsidRDefault="00715E83" w:rsidP="00715E83">
      <w:pPr>
        <w:tabs>
          <w:tab w:val="left" w:pos="5220"/>
        </w:tabs>
        <w:spacing w:line="400" w:lineRule="exact"/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对于学生的算法，只要正确就给予肯定。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设计意图：结合具体的、学生熟悉的事例，渗透正、负数的计算。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例二：1、师生谈话，由生活中常见的包装物品质量，引出袋装白糖质量检查的问题。</w:t>
      </w:r>
    </w:p>
    <w:p w:rsidR="00715E83" w:rsidRPr="00141013" w:rsidRDefault="00715E83" w:rsidP="00715E83">
      <w:pPr>
        <w:tabs>
          <w:tab w:val="left" w:pos="3178"/>
        </w:tabs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师：同学们在日常生活中一定接触过不少带包装的物品，多数情况下包装上会标明物品的质量。比如一块香皂的质量是125克，一袋洗衣粉的质量是500克等等。你还注意过哪些包装物品，它的质量是多少？</w:t>
      </w:r>
    </w:p>
    <w:p w:rsidR="00715E83" w:rsidRPr="00141013" w:rsidRDefault="00715E83" w:rsidP="00715E83">
      <w:pPr>
        <w:tabs>
          <w:tab w:val="left" w:pos="3178"/>
        </w:tabs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生1：一袋方便面的质量是125克。</w:t>
      </w:r>
    </w:p>
    <w:p w:rsidR="00715E83" w:rsidRPr="00141013" w:rsidRDefault="00715E83" w:rsidP="00715E83">
      <w:pPr>
        <w:tabs>
          <w:tab w:val="left" w:pos="3178"/>
        </w:tabs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生2：一包饼干的质量是100克。</w:t>
      </w:r>
    </w:p>
    <w:p w:rsidR="00715E83" w:rsidRPr="00141013" w:rsidRDefault="00715E83" w:rsidP="00715E83">
      <w:pPr>
        <w:tabs>
          <w:tab w:val="left" w:pos="3178"/>
        </w:tabs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生3：一小袋面粉的质量是10千克。</w:t>
      </w:r>
    </w:p>
    <w:p w:rsidR="00715E83" w:rsidRPr="00141013" w:rsidRDefault="00715E83" w:rsidP="00715E83">
      <w:pPr>
        <w:tabs>
          <w:tab w:val="left" w:pos="3178"/>
        </w:tabs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生4：</w:t>
      </w:r>
      <w:proofErr w:type="gramStart"/>
      <w:r w:rsidRPr="00141013">
        <w:rPr>
          <w:rFonts w:ascii="宋体" w:hAnsi="宋体" w:hint="eastAsia"/>
          <w:sz w:val="28"/>
          <w:szCs w:val="28"/>
        </w:rPr>
        <w:t>一袋枕装牛奶</w:t>
      </w:r>
      <w:proofErr w:type="gramEnd"/>
      <w:r w:rsidRPr="00141013">
        <w:rPr>
          <w:rFonts w:ascii="宋体" w:hAnsi="宋体" w:hint="eastAsia"/>
          <w:sz w:val="28"/>
          <w:szCs w:val="28"/>
        </w:rPr>
        <w:t>的质量是500克。</w:t>
      </w:r>
    </w:p>
    <w:p w:rsidR="00715E83" w:rsidRPr="00141013" w:rsidRDefault="00715E83" w:rsidP="00715E83">
      <w:pPr>
        <w:tabs>
          <w:tab w:val="left" w:pos="3178"/>
        </w:tabs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师：大家可不要小看包装上标明的这些质量，因为它们也是衡量这种包装物品是否合格的重要指标之一。下面我们去看看质检人员对一批袋装白糖进行的质量检测。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师：请同学们读一读第10页情境问题，说说你了解到那些信息？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生1:这袋白糖的净重是455克。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生2：白糖的标准质量为每袋455克。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生3：1号袋的质量是456克。2号袋的质量是453克……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师：“标准质量为每袋455克”是什么意思？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生：就是每袋应该装455克是符合标准的。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师：对，那请同学们把检测结果中每袋白糖的质量与标准质量相比，你发现了什么？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生1：我发现这七袋的质量都和标准质量相差不多。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生2：我发现1号袋白糖的质量比标准质量多1克。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生3：我发现3号袋和5号袋的质量</w:t>
      </w:r>
      <w:proofErr w:type="gramStart"/>
      <w:r w:rsidRPr="00141013">
        <w:rPr>
          <w:rFonts w:ascii="宋体" w:hAnsi="宋体" w:hint="eastAsia"/>
          <w:sz w:val="28"/>
          <w:szCs w:val="28"/>
        </w:rPr>
        <w:t>根标准</w:t>
      </w:r>
      <w:proofErr w:type="gramEnd"/>
      <w:r w:rsidRPr="00141013">
        <w:rPr>
          <w:rFonts w:ascii="宋体" w:hAnsi="宋体" w:hint="eastAsia"/>
          <w:sz w:val="28"/>
          <w:szCs w:val="28"/>
        </w:rPr>
        <w:t>质量一样。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设计意图：初步感受正负数在生活中的应用，了解相关信息，为自己解决问题</w:t>
      </w:r>
      <w:proofErr w:type="gramStart"/>
      <w:r w:rsidRPr="00141013">
        <w:rPr>
          <w:rFonts w:ascii="宋体" w:hAnsi="宋体" w:hint="eastAsia"/>
          <w:sz w:val="28"/>
          <w:szCs w:val="28"/>
        </w:rPr>
        <w:t>作准备</w:t>
      </w:r>
      <w:proofErr w:type="gramEnd"/>
      <w:r w:rsidRPr="00141013">
        <w:rPr>
          <w:rFonts w:ascii="宋体" w:hAnsi="宋体" w:hint="eastAsia"/>
          <w:sz w:val="28"/>
          <w:szCs w:val="28"/>
        </w:rPr>
        <w:t>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2提出用正数、负数和0表示每袋白糖和标准质量相比的要求，然后自己填表。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师：好，那请同学们用正数表示超过标准质量的克数，用负数表示不到标准质量的克数，填写下面的表格。</w:t>
      </w:r>
    </w:p>
    <w:p w:rsidR="00715E83" w:rsidRPr="00141013" w:rsidRDefault="00715E83" w:rsidP="00715E83">
      <w:pPr>
        <w:tabs>
          <w:tab w:val="left" w:pos="3178"/>
        </w:tabs>
        <w:ind w:firstLine="4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学生独立填写，教师巡视。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设计意图：经历自主尝试用正、负数和0表示事物的过程。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3、交流学生填表的结果，重点说</w:t>
      </w:r>
      <w:proofErr w:type="gramStart"/>
      <w:r w:rsidRPr="00141013">
        <w:rPr>
          <w:rFonts w:ascii="宋体" w:hAnsi="宋体" w:hint="eastAsia"/>
          <w:sz w:val="28"/>
          <w:szCs w:val="28"/>
        </w:rPr>
        <w:t>一</w:t>
      </w:r>
      <w:proofErr w:type="gramEnd"/>
      <w:r w:rsidRPr="00141013">
        <w:rPr>
          <w:rFonts w:ascii="宋体" w:hAnsi="宋体" w:hint="eastAsia"/>
          <w:sz w:val="28"/>
          <w:szCs w:val="28"/>
        </w:rPr>
        <w:t>说是怎样做的。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设计意图：让学生在交流中获得自主学习的良好体验，学会用正、负数表示实际事物中的相关数量。</w:t>
      </w:r>
    </w:p>
    <w:p w:rsidR="00715E83" w:rsidRDefault="00715E83" w:rsidP="00715E83">
      <w:pPr>
        <w:ind w:leftChars="101" w:left="634" w:hangingChars="150" w:hanging="42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（三）巩固新知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教师谈话并让学生观察投影下的一袋盐。了解这袋盐的标准质量是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克"/>
        </w:smartTagPr>
        <w:r w:rsidRPr="00141013">
          <w:rPr>
            <w:rFonts w:ascii="宋体" w:hAnsi="宋体" w:hint="eastAsia"/>
            <w:sz w:val="28"/>
            <w:szCs w:val="28"/>
          </w:rPr>
          <w:t>500克</w:t>
        </w:r>
      </w:smartTag>
      <w:r w:rsidRPr="00141013">
        <w:rPr>
          <w:rFonts w:ascii="宋体" w:hAnsi="宋体" w:hint="eastAsia"/>
          <w:sz w:val="28"/>
          <w:szCs w:val="28"/>
        </w:rPr>
        <w:t>，然后讨论</w:t>
      </w:r>
      <w:proofErr w:type="gramStart"/>
      <w:r w:rsidRPr="00141013">
        <w:rPr>
          <w:rFonts w:ascii="宋体" w:hAnsi="宋体" w:hint="eastAsia"/>
          <w:sz w:val="28"/>
          <w:szCs w:val="28"/>
        </w:rPr>
        <w:t>兔</w:t>
      </w:r>
      <w:proofErr w:type="gramEnd"/>
      <w:r w:rsidRPr="00141013">
        <w:rPr>
          <w:rFonts w:ascii="宋体" w:hAnsi="宋体" w:hint="eastAsia"/>
          <w:sz w:val="28"/>
          <w:szCs w:val="28"/>
        </w:rPr>
        <w:t>博士的问题，让学生发表自己的意见。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观察我们填写的表格，不难发现在抽检的7袋白糖中，有5袋是不符合标准质量的。在现实生活中，许多物品的包装质量允许与标准质量有一定范围的误差，请同学们看投影下的这袋盐，你知道这袋盐的标准质量是多少吗？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生：这袋盐的标准质量是500克。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师：那包装上±5g是什么意思呢？说说你的看法。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学生可能回答：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（1我认为包装上±5g表示这袋盐的质量允许比标准质量有±5g的误差。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（2包装上±5g的意思是，这袋盐的质量最多比标准质量多5g,或者最多比标准质量上5g。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……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若第二种情况学生不能说出，教师说明。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师：刚才在讨论白糖质量检测的问题时，我们已经知道在现实生</w:t>
      </w:r>
      <w:r w:rsidRPr="00141013">
        <w:rPr>
          <w:rFonts w:ascii="宋体" w:hAnsi="宋体" w:hint="eastAsia"/>
          <w:sz w:val="28"/>
          <w:szCs w:val="28"/>
        </w:rPr>
        <w:lastRenderedPageBreak/>
        <w:t>活中，许多物品的包装质量允许与标准质量有一定范围的误差。这个包装上±5g的意思是，允许包装物品的质量比标准质量有多5克或少5克以内的误差。也就是说，这袋盐的质量如果在495克到505克之间，都是合格的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设计意图：通过讨论，进一步丰富学生的生活经验，对现实生活中有关负数的数学信息</w:t>
      </w:r>
      <w:proofErr w:type="gramStart"/>
      <w:r w:rsidRPr="00141013">
        <w:rPr>
          <w:rFonts w:ascii="宋体" w:hAnsi="宋体" w:hint="eastAsia"/>
          <w:sz w:val="28"/>
          <w:szCs w:val="28"/>
        </w:rPr>
        <w:t>作出</w:t>
      </w:r>
      <w:proofErr w:type="gramEnd"/>
      <w:r w:rsidRPr="00141013">
        <w:rPr>
          <w:rFonts w:ascii="宋体" w:hAnsi="宋体" w:hint="eastAsia"/>
          <w:sz w:val="28"/>
          <w:szCs w:val="28"/>
        </w:rPr>
        <w:t>合理解释。</w:t>
      </w:r>
    </w:p>
    <w:p w:rsidR="00715E83" w:rsidRDefault="00715E83" w:rsidP="00715E83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（四）达标反馈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1、练一练第1题，先让学生了解6名学生的体重并计算出他们的平均体重。再自己完成第（2）小题，最后交流。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师：请同学们读读练一练的第1题，自己完成。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做完后，全班交流。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师：我们看练一练的第2题。这6名同学的平均体重该怎样求？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生：用这6名学生的体重和除以6，求出他们的平均体重是38千克。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师：请大家自己完成第（2）小题的表格。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学生填完后集体订正。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设计意图：考查学生能否用正、负数来表示实际生活中的问题。</w:t>
      </w:r>
    </w:p>
    <w:p w:rsidR="00715E83" w:rsidRPr="00141013" w:rsidRDefault="00715E83" w:rsidP="00715E83">
      <w:pPr>
        <w:ind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2、练一练第2题，以小组为单位，算出小组内几个同学的平均体重，再用正、负数表示出每个人与平均体重相比的结果。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师：我们看练一练的第2题。这6名同学的平均体重该怎样求？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>生：用这6名学生的体重和除以6，求出他们的平均体重是38千克。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师：请大家自己完成第（2）小题的表格。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学生填完后集体订正。</w:t>
      </w:r>
    </w:p>
    <w:p w:rsidR="00715E83" w:rsidRPr="00141013" w:rsidRDefault="00715E83" w:rsidP="00715E83">
      <w:pPr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师：现在，请同学们以小组为单位，先算出组内几个同学的平均体重，再像第1题那样，列出表格，用正负数表示出每个人与平均体重相比的结果。</w:t>
      </w:r>
    </w:p>
    <w:p w:rsidR="00715E83" w:rsidRPr="00141013" w:rsidRDefault="00715E83" w:rsidP="00715E83">
      <w:pPr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设计意图：使学生感受数学与生活的密切联系，认识到许多问题可以用正、负数来表达和交流。</w:t>
      </w:r>
    </w:p>
    <w:p w:rsidR="00715E83" w:rsidRPr="00141013" w:rsidRDefault="00715E83" w:rsidP="00715E83">
      <w:pPr>
        <w:adjustRightInd w:val="0"/>
        <w:snapToGrid w:val="0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答案：1、（1）（42+36+37+40+38+35）÷6=38（千克）</w:t>
      </w:r>
    </w:p>
    <w:p w:rsidR="00715E83" w:rsidRPr="00141013" w:rsidRDefault="00715E83" w:rsidP="00715E83">
      <w:pPr>
        <w:adjustRightInd w:val="0"/>
        <w:snapToGrid w:val="0"/>
        <w:ind w:firstLineChars="600" w:firstLine="168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（2）+4，-2，-1,，+2,0，-13</w:t>
      </w:r>
    </w:p>
    <w:p w:rsidR="00715E83" w:rsidRPr="00141013" w:rsidRDefault="00715E83" w:rsidP="00715E83">
      <w:pPr>
        <w:adjustRightInd w:val="0"/>
        <w:snapToGrid w:val="0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2、略</w:t>
      </w:r>
    </w:p>
    <w:p w:rsidR="00715E83" w:rsidRPr="00141013" w:rsidRDefault="00715E83" w:rsidP="00715E83">
      <w:pPr>
        <w:adjustRightInd w:val="0"/>
        <w:snapToGrid w:val="0"/>
        <w:ind w:firstLineChars="200" w:firstLine="560"/>
        <w:rPr>
          <w:rFonts w:ascii="宋体" w:hAnsi="宋体"/>
          <w:sz w:val="28"/>
          <w:szCs w:val="28"/>
        </w:rPr>
      </w:pPr>
    </w:p>
    <w:p w:rsidR="00715E83" w:rsidRDefault="00715E83" w:rsidP="00715E83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（五）课堂小结</w:t>
      </w:r>
    </w:p>
    <w:p w:rsidR="00715E83" w:rsidRPr="00141013" w:rsidRDefault="00715E83" w:rsidP="00715E83">
      <w:pPr>
        <w:adjustRightInd w:val="0"/>
        <w:snapToGrid w:val="0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141013">
        <w:rPr>
          <w:rFonts w:ascii="宋体" w:hAnsi="宋体" w:cs="宋体" w:hint="eastAsia"/>
          <w:kern w:val="0"/>
          <w:sz w:val="28"/>
          <w:szCs w:val="28"/>
        </w:rPr>
        <w:t>通过今天这节课的学习，你知道了什么，学会了什么？有哪些收获，还有什么不懂的问题？</w:t>
      </w:r>
    </w:p>
    <w:p w:rsidR="00715E83" w:rsidRPr="00141013" w:rsidRDefault="00715E83" w:rsidP="00715E83">
      <w:pPr>
        <w:ind w:firstLineChars="200" w:firstLine="56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设计意图：</w:t>
      </w:r>
      <w:r w:rsidRPr="00141013">
        <w:rPr>
          <w:rFonts w:ascii="宋体" w:hAnsi="宋体" w:cs="宋体" w:hint="eastAsia"/>
          <w:kern w:val="0"/>
          <w:sz w:val="28"/>
          <w:szCs w:val="28"/>
        </w:rPr>
        <w:t>让学生谈谈自己的收获，体现了一种“反思”思想，使学生学会总结知识，深化知识，把所学知识变成自己内在的东西。讲出还不懂的问题，可以发现教学活动中的不足之处，为今后改进学习方法找到依据。</w:t>
      </w:r>
    </w:p>
    <w:p w:rsidR="00715E83" w:rsidRPr="00141013" w:rsidRDefault="00715E83" w:rsidP="00715E83">
      <w:pPr>
        <w:adjustRightInd w:val="0"/>
        <w:snapToGrid w:val="0"/>
        <w:ind w:firstLineChars="200" w:firstLine="560"/>
        <w:rPr>
          <w:rFonts w:ascii="宋体" w:hAnsi="宋体"/>
          <w:sz w:val="28"/>
          <w:szCs w:val="28"/>
        </w:rPr>
      </w:pPr>
    </w:p>
    <w:p w:rsidR="00715E83" w:rsidRDefault="00715E83" w:rsidP="00715E83">
      <w:pPr>
        <w:adjustRightInd w:val="0"/>
        <w:snapToGrid w:val="0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（六）布置作业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/>
          <w:kern w:val="0"/>
          <w:sz w:val="28"/>
          <w:szCs w:val="28"/>
        </w:rPr>
        <w:t>1</w:t>
      </w:r>
      <w:r w:rsidRPr="00141013">
        <w:rPr>
          <w:rFonts w:ascii="宋体" w:hAnsi="宋体" w:hint="eastAsia"/>
          <w:kern w:val="0"/>
          <w:sz w:val="28"/>
          <w:szCs w:val="28"/>
        </w:rPr>
        <w:t>．用正数、负数填表。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小小百货店每个月的营业成本是</w:t>
      </w:r>
      <w:r w:rsidRPr="00141013">
        <w:rPr>
          <w:rFonts w:ascii="宋体" w:hAnsi="宋体"/>
          <w:kern w:val="0"/>
          <w:sz w:val="28"/>
          <w:szCs w:val="28"/>
        </w:rPr>
        <w:t>12</w:t>
      </w:r>
      <w:r w:rsidRPr="00141013">
        <w:rPr>
          <w:rFonts w:ascii="宋体" w:hAnsi="宋体" w:hint="eastAsia"/>
          <w:kern w:val="0"/>
          <w:sz w:val="28"/>
          <w:szCs w:val="28"/>
        </w:rPr>
        <w:t>万元。今年上半年月收入分别是：</w:t>
      </w:r>
      <w:r w:rsidRPr="00141013">
        <w:rPr>
          <w:rFonts w:ascii="宋体" w:hAnsi="宋体"/>
          <w:kern w:val="0"/>
          <w:sz w:val="28"/>
          <w:szCs w:val="28"/>
        </w:rPr>
        <w:t>1</w:t>
      </w:r>
      <w:r w:rsidRPr="00141013">
        <w:rPr>
          <w:rFonts w:ascii="宋体" w:hAnsi="宋体" w:hint="eastAsia"/>
          <w:kern w:val="0"/>
          <w:sz w:val="28"/>
          <w:szCs w:val="28"/>
        </w:rPr>
        <w:t>月份</w:t>
      </w:r>
      <w:r w:rsidRPr="00141013">
        <w:rPr>
          <w:rFonts w:ascii="宋体" w:hAnsi="宋体"/>
          <w:kern w:val="0"/>
          <w:sz w:val="28"/>
          <w:szCs w:val="28"/>
        </w:rPr>
        <w:t>14</w:t>
      </w:r>
      <w:r w:rsidRPr="00141013">
        <w:rPr>
          <w:rFonts w:ascii="宋体" w:hAnsi="宋体" w:hint="eastAsia"/>
          <w:kern w:val="0"/>
          <w:sz w:val="28"/>
          <w:szCs w:val="28"/>
        </w:rPr>
        <w:t>万元，</w:t>
      </w:r>
      <w:r w:rsidRPr="00141013">
        <w:rPr>
          <w:rFonts w:ascii="宋体" w:hAnsi="宋体"/>
          <w:kern w:val="0"/>
          <w:sz w:val="28"/>
          <w:szCs w:val="28"/>
        </w:rPr>
        <w:t>2</w:t>
      </w:r>
      <w:r w:rsidRPr="00141013">
        <w:rPr>
          <w:rFonts w:ascii="宋体" w:hAnsi="宋体" w:hint="eastAsia"/>
          <w:kern w:val="0"/>
          <w:sz w:val="28"/>
          <w:szCs w:val="28"/>
        </w:rPr>
        <w:t>月份</w:t>
      </w:r>
      <w:r w:rsidRPr="00141013">
        <w:rPr>
          <w:rFonts w:ascii="宋体" w:hAnsi="宋体"/>
          <w:kern w:val="0"/>
          <w:sz w:val="28"/>
          <w:szCs w:val="28"/>
        </w:rPr>
        <w:t>15</w:t>
      </w:r>
      <w:r w:rsidRPr="00141013">
        <w:rPr>
          <w:rFonts w:ascii="宋体" w:hAnsi="宋体" w:hint="eastAsia"/>
          <w:kern w:val="0"/>
          <w:sz w:val="28"/>
          <w:szCs w:val="28"/>
        </w:rPr>
        <w:t>万元</w:t>
      </w:r>
      <w:bookmarkStart w:id="0" w:name="_GoBack"/>
      <w:bookmarkEnd w:id="0"/>
      <w:r w:rsidRPr="00141013">
        <w:rPr>
          <w:rFonts w:ascii="宋体" w:hAnsi="宋体" w:hint="eastAsia"/>
          <w:kern w:val="0"/>
          <w:sz w:val="28"/>
          <w:szCs w:val="28"/>
        </w:rPr>
        <w:t>，</w:t>
      </w:r>
      <w:r w:rsidRPr="00141013">
        <w:rPr>
          <w:rFonts w:ascii="宋体" w:hAnsi="宋体"/>
          <w:kern w:val="0"/>
          <w:sz w:val="28"/>
          <w:szCs w:val="28"/>
        </w:rPr>
        <w:t>3</w:t>
      </w:r>
      <w:r w:rsidRPr="00141013">
        <w:rPr>
          <w:rFonts w:ascii="宋体" w:hAnsi="宋体" w:hint="eastAsia"/>
          <w:kern w:val="0"/>
          <w:sz w:val="28"/>
          <w:szCs w:val="28"/>
        </w:rPr>
        <w:t>月份</w:t>
      </w:r>
      <w:r w:rsidRPr="00141013">
        <w:rPr>
          <w:rFonts w:ascii="宋体" w:hAnsi="宋体"/>
          <w:kern w:val="0"/>
          <w:sz w:val="28"/>
          <w:szCs w:val="28"/>
        </w:rPr>
        <w:t>11</w:t>
      </w:r>
      <w:r w:rsidRPr="00141013">
        <w:rPr>
          <w:rFonts w:ascii="宋体" w:hAnsi="宋体" w:hint="eastAsia"/>
          <w:kern w:val="0"/>
          <w:sz w:val="28"/>
          <w:szCs w:val="28"/>
        </w:rPr>
        <w:t>万元，</w:t>
      </w:r>
      <w:r w:rsidRPr="00141013">
        <w:rPr>
          <w:rFonts w:ascii="宋体" w:hAnsi="宋体"/>
          <w:kern w:val="0"/>
          <w:sz w:val="28"/>
          <w:szCs w:val="28"/>
        </w:rPr>
        <w:t>4</w:t>
      </w:r>
      <w:r w:rsidRPr="00141013">
        <w:rPr>
          <w:rFonts w:ascii="宋体" w:hAnsi="宋体" w:hint="eastAsia"/>
          <w:kern w:val="0"/>
          <w:sz w:val="28"/>
          <w:szCs w:val="28"/>
        </w:rPr>
        <w:t>月份</w:t>
      </w:r>
      <w:r w:rsidRPr="00141013">
        <w:rPr>
          <w:rFonts w:ascii="宋体" w:hAnsi="宋体"/>
          <w:kern w:val="0"/>
          <w:sz w:val="28"/>
          <w:szCs w:val="28"/>
        </w:rPr>
        <w:t>10</w:t>
      </w:r>
      <w:r w:rsidRPr="00141013">
        <w:rPr>
          <w:rFonts w:ascii="宋体" w:hAnsi="宋体" w:hint="eastAsia"/>
          <w:kern w:val="0"/>
          <w:sz w:val="28"/>
          <w:szCs w:val="28"/>
        </w:rPr>
        <w:t>万元，</w:t>
      </w:r>
      <w:r w:rsidRPr="00141013">
        <w:rPr>
          <w:rFonts w:ascii="宋体" w:hAnsi="宋体"/>
          <w:kern w:val="0"/>
          <w:sz w:val="28"/>
          <w:szCs w:val="28"/>
        </w:rPr>
        <w:t>5</w:t>
      </w:r>
      <w:r w:rsidRPr="00141013">
        <w:rPr>
          <w:rFonts w:ascii="宋体" w:hAnsi="宋体" w:hint="eastAsia"/>
          <w:kern w:val="0"/>
          <w:sz w:val="28"/>
          <w:szCs w:val="28"/>
        </w:rPr>
        <w:t>月份</w:t>
      </w:r>
      <w:r w:rsidRPr="00141013">
        <w:rPr>
          <w:rFonts w:ascii="宋体" w:hAnsi="宋体"/>
          <w:kern w:val="0"/>
          <w:sz w:val="28"/>
          <w:szCs w:val="28"/>
        </w:rPr>
        <w:t>16</w:t>
      </w:r>
      <w:r w:rsidRPr="00141013">
        <w:rPr>
          <w:rFonts w:ascii="宋体" w:hAnsi="宋体" w:hint="eastAsia"/>
          <w:kern w:val="0"/>
          <w:sz w:val="28"/>
          <w:szCs w:val="28"/>
        </w:rPr>
        <w:t>万元，</w:t>
      </w:r>
      <w:r w:rsidRPr="00141013">
        <w:rPr>
          <w:rFonts w:ascii="宋体" w:hAnsi="宋体"/>
          <w:kern w:val="0"/>
          <w:sz w:val="28"/>
          <w:szCs w:val="28"/>
        </w:rPr>
        <w:t>6</w:t>
      </w:r>
      <w:r w:rsidRPr="00141013">
        <w:rPr>
          <w:rFonts w:ascii="宋体" w:hAnsi="宋体" w:hint="eastAsia"/>
          <w:kern w:val="0"/>
          <w:sz w:val="28"/>
          <w:szCs w:val="28"/>
        </w:rPr>
        <w:t>月份</w:t>
      </w:r>
      <w:r w:rsidRPr="00141013">
        <w:rPr>
          <w:rFonts w:ascii="宋体" w:hAnsi="宋体"/>
          <w:kern w:val="0"/>
          <w:sz w:val="28"/>
          <w:szCs w:val="28"/>
        </w:rPr>
        <w:t>11</w:t>
      </w:r>
      <w:r w:rsidRPr="00141013">
        <w:rPr>
          <w:rFonts w:ascii="宋体" w:hAnsi="宋体" w:hint="eastAsia"/>
          <w:kern w:val="0"/>
          <w:sz w:val="28"/>
          <w:szCs w:val="28"/>
        </w:rPr>
        <w:t>万元。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lastRenderedPageBreak/>
        <w:t>小小百货店今年上半年营业盈亏情况表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4251960" cy="868680"/>
            <wp:effectExtent l="0" t="0" r="0" b="7620"/>
            <wp:docPr id="3" name="图片 3" descr="未命名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141013">
        <w:rPr>
          <w:rFonts w:ascii="宋体" w:hAnsi="宋体"/>
          <w:kern w:val="0"/>
          <w:sz w:val="28"/>
          <w:szCs w:val="28"/>
        </w:rPr>
        <w:t>2</w:t>
      </w:r>
      <w:r w:rsidRPr="00141013">
        <w:rPr>
          <w:rFonts w:ascii="宋体" w:hAnsi="宋体" w:hint="eastAsia"/>
          <w:kern w:val="0"/>
          <w:sz w:val="28"/>
          <w:szCs w:val="28"/>
        </w:rPr>
        <w:t>．</w:t>
      </w:r>
      <w:r w:rsidRPr="00141013">
        <w:rPr>
          <w:rFonts w:ascii="宋体" w:hAnsi="宋体"/>
          <w:kern w:val="0"/>
          <w:sz w:val="28"/>
          <w:szCs w:val="28"/>
        </w:rPr>
        <w:t>(1)</w:t>
      </w:r>
      <w:r w:rsidRPr="00141013">
        <w:rPr>
          <w:rFonts w:ascii="宋体" w:hAnsi="宋体" w:hint="eastAsia"/>
          <w:kern w:val="0"/>
          <w:sz w:val="28"/>
          <w:szCs w:val="28"/>
        </w:rPr>
        <w:t>看图并回答下面的问题。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noProof/>
          <w:kern w:val="0"/>
          <w:sz w:val="28"/>
          <w:szCs w:val="28"/>
        </w:rPr>
        <w:drawing>
          <wp:inline distT="0" distB="0" distL="0" distR="0">
            <wp:extent cx="4305300" cy="1737360"/>
            <wp:effectExtent l="0" t="0" r="0" b="0"/>
            <wp:docPr id="2" name="图片 2" descr="未命名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未命名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</w:t>
      </w:r>
      <w:r w:rsidRPr="00141013">
        <w:rPr>
          <w:rFonts w:ascii="宋体" w:hAnsi="宋体"/>
          <w:kern w:val="0"/>
          <w:sz w:val="28"/>
          <w:szCs w:val="28"/>
        </w:rPr>
        <w:t>1</w:t>
      </w:r>
      <w:r w:rsidRPr="00141013">
        <w:rPr>
          <w:rFonts w:ascii="宋体" w:hAnsi="宋体" w:hint="eastAsia"/>
          <w:kern w:val="0"/>
          <w:sz w:val="28"/>
          <w:szCs w:val="28"/>
        </w:rPr>
        <w:t>）与昨日相比：同盟水位上涨</w:t>
      </w:r>
      <w:r w:rsidRPr="00141013">
        <w:rPr>
          <w:rFonts w:ascii="宋体" w:hAnsi="宋体"/>
          <w:kern w:val="0"/>
          <w:sz w:val="28"/>
          <w:szCs w:val="28"/>
        </w:rPr>
        <w:t>_______</w:t>
      </w:r>
      <w:r w:rsidRPr="00141013">
        <w:rPr>
          <w:rFonts w:ascii="宋体" w:hAnsi="宋体" w:hint="eastAsia"/>
          <w:kern w:val="0"/>
          <w:sz w:val="28"/>
          <w:szCs w:val="28"/>
        </w:rPr>
        <w:t>米，哈尔滨水位上涨</w:t>
      </w:r>
      <w:r w:rsidRPr="00141013">
        <w:rPr>
          <w:rFonts w:ascii="宋体" w:hAnsi="宋体"/>
          <w:kern w:val="0"/>
          <w:sz w:val="28"/>
          <w:szCs w:val="28"/>
        </w:rPr>
        <w:t>______</w:t>
      </w:r>
      <w:r w:rsidRPr="00141013">
        <w:rPr>
          <w:rFonts w:ascii="宋体" w:hAnsi="宋体" w:hint="eastAsia"/>
          <w:kern w:val="0"/>
          <w:sz w:val="28"/>
          <w:szCs w:val="28"/>
        </w:rPr>
        <w:t>米，佳木斯水位上涨</w:t>
      </w:r>
      <w:r w:rsidRPr="00141013">
        <w:rPr>
          <w:rFonts w:ascii="宋体" w:hAnsi="宋体"/>
          <w:kern w:val="0"/>
          <w:sz w:val="28"/>
          <w:szCs w:val="28"/>
        </w:rPr>
        <w:t>_____</w:t>
      </w:r>
      <w:r w:rsidRPr="00141013">
        <w:rPr>
          <w:rFonts w:ascii="宋体" w:hAnsi="宋体" w:hint="eastAsia"/>
          <w:kern w:val="0"/>
          <w:sz w:val="28"/>
          <w:szCs w:val="28"/>
        </w:rPr>
        <w:t>米。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（</w:t>
      </w:r>
      <w:r w:rsidRPr="00141013">
        <w:rPr>
          <w:rFonts w:ascii="宋体" w:hAnsi="宋体"/>
          <w:kern w:val="0"/>
          <w:sz w:val="28"/>
          <w:szCs w:val="28"/>
        </w:rPr>
        <w:t>2</w:t>
      </w:r>
      <w:r w:rsidRPr="00141013">
        <w:rPr>
          <w:rFonts w:ascii="宋体" w:hAnsi="宋体" w:hint="eastAsia"/>
          <w:kern w:val="0"/>
          <w:sz w:val="28"/>
          <w:szCs w:val="28"/>
        </w:rPr>
        <w:t>）想一想，松花江的水流方向是什么？在上图中用箭头表示出来。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（</w:t>
      </w:r>
      <w:r w:rsidRPr="00141013">
        <w:rPr>
          <w:rFonts w:ascii="宋体" w:hAnsi="宋体"/>
          <w:kern w:val="0"/>
          <w:sz w:val="28"/>
          <w:szCs w:val="28"/>
        </w:rPr>
        <w:t>3</w:t>
      </w:r>
      <w:r w:rsidRPr="00141013">
        <w:rPr>
          <w:rFonts w:ascii="宋体" w:hAnsi="宋体" w:hint="eastAsia"/>
          <w:kern w:val="0"/>
          <w:sz w:val="28"/>
          <w:szCs w:val="28"/>
        </w:rPr>
        <w:t>）三座城市中超出警戒水位最多的是</w:t>
      </w:r>
      <w:r w:rsidRPr="00141013">
        <w:rPr>
          <w:rFonts w:ascii="宋体" w:hAnsi="宋体"/>
          <w:kern w:val="0"/>
          <w:sz w:val="28"/>
          <w:szCs w:val="28"/>
        </w:rPr>
        <w:t>_______</w:t>
      </w:r>
      <w:r w:rsidRPr="00141013">
        <w:rPr>
          <w:rFonts w:ascii="宋体" w:hAnsi="宋体" w:hint="eastAsia"/>
          <w:kern w:val="0"/>
          <w:sz w:val="28"/>
          <w:szCs w:val="28"/>
        </w:rPr>
        <w:t>，超出</w:t>
      </w:r>
      <w:r w:rsidRPr="00141013">
        <w:rPr>
          <w:rFonts w:ascii="宋体" w:hAnsi="宋体"/>
          <w:kern w:val="0"/>
          <w:sz w:val="28"/>
          <w:szCs w:val="28"/>
        </w:rPr>
        <w:t>_____</w:t>
      </w:r>
      <w:r w:rsidRPr="00141013">
        <w:rPr>
          <w:rFonts w:ascii="宋体" w:hAnsi="宋体" w:hint="eastAsia"/>
          <w:kern w:val="0"/>
          <w:sz w:val="28"/>
          <w:szCs w:val="28"/>
        </w:rPr>
        <w:t>米。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/>
          <w:kern w:val="0"/>
          <w:sz w:val="28"/>
          <w:szCs w:val="28"/>
        </w:rPr>
        <w:t xml:space="preserve"> 3</w:t>
      </w:r>
      <w:r w:rsidRPr="00141013">
        <w:rPr>
          <w:rFonts w:ascii="宋体" w:hAnsi="宋体" w:hint="eastAsia"/>
          <w:kern w:val="0"/>
          <w:sz w:val="28"/>
          <w:szCs w:val="28"/>
        </w:rPr>
        <w:t>．如果规定向东走的米数为正，向西走的米数为负，那么两次向东走的米数的和就是正数，两次向西走的米数的和就是负数，一次向东、一次向西走的米数的和就要看哪个方向走得多。请你按照这样的思路，计算下面的加减法。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（</w:t>
      </w:r>
      <w:r w:rsidRPr="00141013">
        <w:rPr>
          <w:rFonts w:ascii="宋体" w:hAnsi="宋体"/>
          <w:kern w:val="0"/>
          <w:sz w:val="28"/>
          <w:szCs w:val="28"/>
        </w:rPr>
        <w:t>+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5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）＋（</w:t>
      </w:r>
      <w:r w:rsidRPr="00141013">
        <w:rPr>
          <w:rFonts w:ascii="宋体" w:hAnsi="宋体"/>
          <w:kern w:val="0"/>
          <w:sz w:val="28"/>
          <w:szCs w:val="28"/>
        </w:rPr>
        <w:t>+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3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）＝</w:t>
      </w:r>
      <w:r w:rsidRPr="00141013">
        <w:rPr>
          <w:rFonts w:ascii="宋体" w:hAnsi="宋体"/>
          <w:kern w:val="0"/>
          <w:sz w:val="28"/>
          <w:szCs w:val="28"/>
        </w:rPr>
        <w:t xml:space="preserve">      </w:t>
      </w:r>
      <w:r w:rsidRPr="00141013">
        <w:rPr>
          <w:rFonts w:ascii="宋体" w:hAnsi="宋体" w:hint="eastAsia"/>
          <w:kern w:val="0"/>
          <w:sz w:val="28"/>
          <w:szCs w:val="28"/>
        </w:rPr>
        <w:t>（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Tru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-5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）＋（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Tru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-3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）＝</w:t>
      </w:r>
    </w:p>
    <w:p w:rsidR="00715E83" w:rsidRPr="00141013" w:rsidRDefault="00715E83" w:rsidP="00715E83">
      <w:pPr>
        <w:widowControl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（</w:t>
      </w:r>
      <w:r w:rsidRPr="00141013">
        <w:rPr>
          <w:rFonts w:ascii="宋体" w:hAnsi="宋体"/>
          <w:kern w:val="0"/>
          <w:sz w:val="28"/>
          <w:szCs w:val="28"/>
        </w:rPr>
        <w:t>+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5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）＋（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Tru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-3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）＝</w:t>
      </w:r>
      <w:r w:rsidRPr="00141013">
        <w:rPr>
          <w:rFonts w:ascii="宋体" w:hAnsi="宋体"/>
          <w:kern w:val="0"/>
          <w:sz w:val="28"/>
          <w:szCs w:val="28"/>
        </w:rPr>
        <w:t xml:space="preserve">      </w:t>
      </w:r>
      <w:r w:rsidRPr="00141013">
        <w:rPr>
          <w:rFonts w:ascii="宋体" w:hAnsi="宋体" w:hint="eastAsia"/>
          <w:kern w:val="0"/>
          <w:sz w:val="28"/>
          <w:szCs w:val="28"/>
        </w:rPr>
        <w:t>（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Tru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-5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）＋（</w:t>
      </w:r>
      <w:r w:rsidRPr="00141013">
        <w:rPr>
          <w:rFonts w:ascii="宋体" w:hAnsi="宋体"/>
          <w:kern w:val="0"/>
          <w:sz w:val="28"/>
          <w:szCs w:val="28"/>
        </w:rPr>
        <w:t>+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3</w:t>
        </w:r>
        <w:r w:rsidRPr="00141013">
          <w:rPr>
            <w:rFonts w:ascii="宋体" w:hAnsi="宋体" w:hint="eastAsia"/>
            <w:kern w:val="0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）＝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/>
          <w:sz w:val="28"/>
          <w:szCs w:val="28"/>
        </w:rPr>
        <w:t>4.</w:t>
      </w:r>
      <w:r w:rsidRPr="00141013">
        <w:rPr>
          <w:rFonts w:ascii="宋体" w:hAnsi="宋体" w:hint="eastAsia"/>
          <w:sz w:val="28"/>
          <w:szCs w:val="28"/>
        </w:rPr>
        <w:t>下图每格表示</w:t>
      </w:r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1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，小华刚开始的位置在</w:t>
      </w:r>
      <w:r w:rsidRPr="00141013">
        <w:rPr>
          <w:rFonts w:ascii="宋体" w:hAnsi="宋体"/>
          <w:sz w:val="28"/>
          <w:szCs w:val="28"/>
        </w:rPr>
        <w:t>0</w:t>
      </w:r>
      <w:r w:rsidRPr="00141013">
        <w:rPr>
          <w:rFonts w:ascii="宋体" w:hAnsi="宋体" w:hint="eastAsia"/>
          <w:sz w:val="28"/>
          <w:szCs w:val="28"/>
        </w:rPr>
        <w:t>处。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/>
          <w:sz w:val="28"/>
          <w:szCs w:val="28"/>
        </w:rPr>
        <w:lastRenderedPageBreak/>
        <w:t xml:space="preserve">   </w:t>
      </w:r>
      <w:r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5707380" cy="944880"/>
            <wp:effectExtent l="0" t="0" r="7620" b="762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</w:t>
      </w:r>
      <w:r w:rsidRPr="00141013">
        <w:rPr>
          <w:rFonts w:ascii="宋体" w:hAnsi="宋体"/>
          <w:sz w:val="28"/>
          <w:szCs w:val="28"/>
        </w:rPr>
        <w:t>1</w:t>
      </w:r>
      <w:r w:rsidRPr="00141013">
        <w:rPr>
          <w:rFonts w:ascii="宋体" w:hAnsi="宋体" w:hint="eastAsia"/>
          <w:sz w:val="28"/>
          <w:szCs w:val="28"/>
        </w:rPr>
        <w:t>）小华从</w:t>
      </w:r>
      <w:r w:rsidRPr="00141013">
        <w:rPr>
          <w:rFonts w:ascii="宋体" w:hAnsi="宋体"/>
          <w:sz w:val="28"/>
          <w:szCs w:val="28"/>
        </w:rPr>
        <w:t>0</w:t>
      </w:r>
      <w:r w:rsidRPr="00141013">
        <w:rPr>
          <w:rFonts w:ascii="宋体" w:hAnsi="宋体" w:hint="eastAsia"/>
          <w:sz w:val="28"/>
          <w:szCs w:val="28"/>
        </w:rPr>
        <w:t>点向东行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5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，表示为＋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5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，那么从</w:t>
      </w:r>
      <w:r w:rsidRPr="00141013">
        <w:rPr>
          <w:rFonts w:ascii="宋体" w:hAnsi="宋体"/>
          <w:sz w:val="28"/>
          <w:szCs w:val="28"/>
        </w:rPr>
        <w:t>0</w:t>
      </w:r>
      <w:r w:rsidRPr="00141013">
        <w:rPr>
          <w:rFonts w:ascii="宋体" w:hAnsi="宋体" w:hint="eastAsia"/>
          <w:sz w:val="28"/>
          <w:szCs w:val="28"/>
        </w:rPr>
        <w:t>点向西行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3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，表示为</w:t>
      </w:r>
      <w:r w:rsidRPr="00141013">
        <w:rPr>
          <w:rFonts w:ascii="宋体" w:hAnsi="宋体"/>
          <w:sz w:val="28"/>
          <w:szCs w:val="28"/>
        </w:rPr>
        <w:t>_______</w:t>
      </w:r>
      <w:r w:rsidRPr="00141013">
        <w:rPr>
          <w:rFonts w:ascii="宋体" w:hAnsi="宋体" w:hint="eastAsia"/>
          <w:sz w:val="28"/>
          <w:szCs w:val="28"/>
        </w:rPr>
        <w:t>米。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</w:t>
      </w:r>
      <w:r w:rsidRPr="00141013">
        <w:rPr>
          <w:rFonts w:ascii="宋体" w:hAnsi="宋体"/>
          <w:sz w:val="28"/>
          <w:szCs w:val="28"/>
        </w:rPr>
        <w:t>2</w:t>
      </w:r>
      <w:r w:rsidRPr="00141013">
        <w:rPr>
          <w:rFonts w:ascii="宋体" w:hAnsi="宋体" w:hint="eastAsia"/>
          <w:sz w:val="28"/>
          <w:szCs w:val="28"/>
        </w:rPr>
        <w:t>）如果小华现在＋</w:t>
      </w:r>
      <w:smartTag w:uri="urn:schemas-microsoft-com:office:smarttags" w:element="chmetcnv">
        <w:smartTagPr>
          <w:attr w:name="UnitName" w:val="米"/>
          <w:attr w:name="SourceValue" w:val="7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7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处，说明他是向</w:t>
      </w:r>
      <w:r w:rsidRPr="00141013">
        <w:rPr>
          <w:rFonts w:ascii="宋体" w:hAnsi="宋体"/>
          <w:sz w:val="28"/>
          <w:szCs w:val="28"/>
        </w:rPr>
        <w:t>_______</w:t>
      </w:r>
      <w:r w:rsidRPr="00141013">
        <w:rPr>
          <w:rFonts w:ascii="宋体" w:hAnsi="宋体" w:hint="eastAsia"/>
          <w:sz w:val="28"/>
          <w:szCs w:val="28"/>
        </w:rPr>
        <w:t>行</w:t>
      </w:r>
      <w:r w:rsidRPr="00141013">
        <w:rPr>
          <w:rFonts w:ascii="宋体" w:hAnsi="宋体"/>
          <w:sz w:val="28"/>
          <w:szCs w:val="28"/>
        </w:rPr>
        <w:t>_____</w:t>
      </w:r>
      <w:r w:rsidRPr="00141013">
        <w:rPr>
          <w:rFonts w:ascii="宋体" w:hAnsi="宋体" w:hint="eastAsia"/>
          <w:sz w:val="28"/>
          <w:szCs w:val="28"/>
        </w:rPr>
        <w:t>米。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</w:t>
      </w:r>
      <w:r w:rsidRPr="00141013">
        <w:rPr>
          <w:rFonts w:ascii="宋体" w:hAnsi="宋体"/>
          <w:sz w:val="28"/>
          <w:szCs w:val="28"/>
        </w:rPr>
        <w:t>3</w:t>
      </w:r>
      <w:r w:rsidRPr="00141013">
        <w:rPr>
          <w:rFonts w:ascii="宋体" w:hAnsi="宋体" w:hint="eastAsia"/>
          <w:sz w:val="28"/>
          <w:szCs w:val="28"/>
        </w:rPr>
        <w:t>）如果小华现在－</w:t>
      </w:r>
      <w:smartTag w:uri="urn:schemas-microsoft-com:office:smarttags" w:element="chmetcnv">
        <w:smartTagPr>
          <w:attr w:name="UnitName" w:val="米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8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处，说明他是向</w:t>
      </w:r>
      <w:r w:rsidRPr="00141013">
        <w:rPr>
          <w:rFonts w:ascii="宋体" w:hAnsi="宋体"/>
          <w:sz w:val="28"/>
          <w:szCs w:val="28"/>
        </w:rPr>
        <w:t>_______</w:t>
      </w:r>
      <w:r w:rsidRPr="00141013">
        <w:rPr>
          <w:rFonts w:ascii="宋体" w:hAnsi="宋体" w:hint="eastAsia"/>
          <w:sz w:val="28"/>
          <w:szCs w:val="28"/>
        </w:rPr>
        <w:t>行</w:t>
      </w:r>
      <w:r w:rsidRPr="00141013">
        <w:rPr>
          <w:rFonts w:ascii="宋体" w:hAnsi="宋体"/>
          <w:sz w:val="28"/>
          <w:szCs w:val="28"/>
        </w:rPr>
        <w:t>_____</w:t>
      </w:r>
      <w:r w:rsidRPr="00141013">
        <w:rPr>
          <w:rFonts w:ascii="宋体" w:hAnsi="宋体" w:hint="eastAsia"/>
          <w:sz w:val="28"/>
          <w:szCs w:val="28"/>
        </w:rPr>
        <w:t>米。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</w:t>
      </w:r>
      <w:r w:rsidRPr="00141013">
        <w:rPr>
          <w:rFonts w:ascii="宋体" w:hAnsi="宋体"/>
          <w:sz w:val="28"/>
          <w:szCs w:val="28"/>
        </w:rPr>
        <w:t>4</w:t>
      </w:r>
      <w:r w:rsidRPr="00141013">
        <w:rPr>
          <w:rFonts w:ascii="宋体" w:hAnsi="宋体" w:hint="eastAsia"/>
          <w:sz w:val="28"/>
          <w:szCs w:val="28"/>
        </w:rPr>
        <w:t>）如果小华从</w:t>
      </w:r>
      <w:r w:rsidRPr="00141013">
        <w:rPr>
          <w:rFonts w:ascii="宋体" w:hAnsi="宋体"/>
          <w:sz w:val="28"/>
          <w:szCs w:val="28"/>
        </w:rPr>
        <w:t>0</w:t>
      </w:r>
      <w:r w:rsidRPr="00141013">
        <w:rPr>
          <w:rFonts w:ascii="宋体" w:hAnsi="宋体" w:hint="eastAsia"/>
          <w:sz w:val="28"/>
          <w:szCs w:val="28"/>
        </w:rPr>
        <w:t>点先向东行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5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，又向西行</w:t>
      </w:r>
      <w:smartTag w:uri="urn:schemas-microsoft-com:office:smarttags" w:element="chmetcnv">
        <w:smartTagPr>
          <w:attr w:name="UnitName" w:val="米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sz w:val="28"/>
            <w:szCs w:val="28"/>
          </w:rPr>
          <w:t>8</w:t>
        </w:r>
        <w:r w:rsidRPr="00141013">
          <w:rPr>
            <w:rFonts w:ascii="宋体" w:hAnsi="宋体" w:hint="eastAsia"/>
            <w:sz w:val="28"/>
            <w:szCs w:val="28"/>
          </w:rPr>
          <w:t>米</w:t>
        </w:r>
      </w:smartTag>
      <w:r w:rsidRPr="00141013">
        <w:rPr>
          <w:rFonts w:ascii="宋体" w:hAnsi="宋体" w:hint="eastAsia"/>
          <w:sz w:val="28"/>
          <w:szCs w:val="28"/>
        </w:rPr>
        <w:t>，这时小华的位置在</w:t>
      </w:r>
      <w:r w:rsidRPr="00141013">
        <w:rPr>
          <w:rFonts w:ascii="宋体" w:hAnsi="宋体"/>
          <w:sz w:val="28"/>
          <w:szCs w:val="28"/>
        </w:rPr>
        <w:t>______</w:t>
      </w:r>
      <w:r w:rsidRPr="00141013">
        <w:rPr>
          <w:rFonts w:ascii="宋体" w:hAnsi="宋体" w:hint="eastAsia"/>
          <w:sz w:val="28"/>
          <w:szCs w:val="28"/>
        </w:rPr>
        <w:t>米。</w:t>
      </w:r>
    </w:p>
    <w:p w:rsidR="00715E83" w:rsidRPr="00141013" w:rsidRDefault="00715E83" w:rsidP="00715E83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5．我国吐鲁番盆地海拔－</w:t>
      </w:r>
      <w:smartTag w:uri="urn:schemas-microsoft-com:office:smarttags" w:element="chmetcnv">
        <w:smartTagPr>
          <w:attr w:name="UnitName" w:val="m"/>
          <w:attr w:name="SourceValue" w:val="155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155m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，地中海附近的死海湖面海拔－</w:t>
      </w:r>
      <w:smartTag w:uri="urn:schemas-microsoft-com:office:smarttags" w:element="chmetcnv">
        <w:smartTagPr>
          <w:attr w:name="UnitName" w:val="m"/>
          <w:attr w:name="SourceValue" w:val="392"/>
          <w:attr w:name="HasSpace" w:val="False"/>
          <w:attr w:name="Negative" w:val="False"/>
          <w:attr w:name="NumberType" w:val="1"/>
          <w:attr w:name="TCSC" w:val="0"/>
        </w:smartTagPr>
        <w:r w:rsidRPr="00141013">
          <w:rPr>
            <w:rFonts w:ascii="宋体" w:hAnsi="宋体"/>
            <w:kern w:val="0"/>
            <w:sz w:val="28"/>
            <w:szCs w:val="28"/>
          </w:rPr>
          <w:t>392m</w:t>
        </w:r>
      </w:smartTag>
      <w:r w:rsidRPr="00141013">
        <w:rPr>
          <w:rFonts w:ascii="宋体" w:hAnsi="宋体" w:hint="eastAsia"/>
          <w:kern w:val="0"/>
          <w:sz w:val="28"/>
          <w:szCs w:val="28"/>
        </w:rPr>
        <w:t>，吐鲁番盆地比死海湖面高多少</w:t>
      </w:r>
      <w:r w:rsidRPr="00141013">
        <w:rPr>
          <w:rFonts w:ascii="宋体" w:hAnsi="宋体"/>
          <w:kern w:val="0"/>
          <w:sz w:val="28"/>
          <w:szCs w:val="28"/>
        </w:rPr>
        <w:t>?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200" w:firstLine="56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答案：1、</w:t>
      </w:r>
      <w:r w:rsidRPr="00141013">
        <w:rPr>
          <w:rFonts w:ascii="宋体" w:hAnsi="宋体"/>
          <w:kern w:val="0"/>
          <w:sz w:val="28"/>
          <w:szCs w:val="28"/>
        </w:rPr>
        <w:t>+</w:t>
      </w:r>
      <w:r w:rsidRPr="00141013">
        <w:rPr>
          <w:rFonts w:ascii="宋体" w:hAnsi="宋体" w:hint="eastAsia"/>
          <w:kern w:val="0"/>
          <w:sz w:val="28"/>
          <w:szCs w:val="28"/>
        </w:rPr>
        <w:t>3，</w:t>
      </w:r>
      <w:r w:rsidRPr="00141013">
        <w:rPr>
          <w:rFonts w:ascii="宋体" w:hAnsi="宋体" w:hint="eastAsia"/>
          <w:sz w:val="28"/>
          <w:szCs w:val="28"/>
        </w:rPr>
        <w:t>－1，－,2，</w:t>
      </w:r>
      <w:r w:rsidRPr="00141013">
        <w:rPr>
          <w:rFonts w:ascii="宋体" w:hAnsi="宋体"/>
          <w:kern w:val="0"/>
          <w:sz w:val="28"/>
          <w:szCs w:val="28"/>
        </w:rPr>
        <w:t>+</w:t>
      </w:r>
      <w:r w:rsidRPr="00141013">
        <w:rPr>
          <w:rFonts w:ascii="宋体" w:hAnsi="宋体" w:hint="eastAsia"/>
          <w:kern w:val="0"/>
          <w:sz w:val="28"/>
          <w:szCs w:val="28"/>
        </w:rPr>
        <w:t>4，</w:t>
      </w:r>
      <w:r w:rsidRPr="00141013">
        <w:rPr>
          <w:rFonts w:ascii="宋体" w:hAnsi="宋体" w:hint="eastAsia"/>
          <w:sz w:val="28"/>
          <w:szCs w:val="28"/>
        </w:rPr>
        <w:t>－1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2、（1）0.2,0.05,0.23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139700</wp:posOffset>
                </wp:positionV>
                <wp:extent cx="342900" cy="0"/>
                <wp:effectExtent l="5715" t="54610" r="22860" b="5969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1pt" to="27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iYfQwIAAFQ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139700</wp:posOffset>
                </wp:positionV>
                <wp:extent cx="342900" cy="0"/>
                <wp:effectExtent l="5715" t="54610" r="22860" b="5969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1pt" to="17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+ZQwIAAFQ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-1042670</wp:posOffset>
                </wp:positionH>
                <wp:positionV relativeFrom="paragraph">
                  <wp:posOffset>-2705100</wp:posOffset>
                </wp:positionV>
                <wp:extent cx="342900" cy="0"/>
                <wp:effectExtent l="10795" t="57785" r="17780" b="5651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2.1pt,-213pt" to="-55.1pt,-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hSQwIAAFQ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">
                <v:stroke endarrow="block"/>
              </v:line>
            </w:pict>
          </mc:Fallback>
        </mc:AlternateContent>
      </w:r>
      <w:r w:rsidRPr="00141013">
        <w:rPr>
          <w:rFonts w:ascii="宋体" w:hAnsi="宋体" w:hint="eastAsia"/>
          <w:sz w:val="28"/>
          <w:szCs w:val="28"/>
        </w:rPr>
        <w:t xml:space="preserve">   (2)同盟        哈尔滨       佳木斯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（3）哈尔滨，2.79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（4）－0.05米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3、</w:t>
      </w:r>
      <w:r w:rsidRPr="00141013">
        <w:rPr>
          <w:rFonts w:ascii="宋体" w:hAnsi="宋体"/>
          <w:kern w:val="0"/>
          <w:sz w:val="28"/>
          <w:szCs w:val="28"/>
        </w:rPr>
        <w:t>+</w:t>
      </w:r>
      <w:r w:rsidRPr="00141013">
        <w:rPr>
          <w:rFonts w:ascii="宋体" w:hAnsi="宋体" w:hint="eastAsia"/>
          <w:sz w:val="28"/>
          <w:szCs w:val="28"/>
        </w:rPr>
        <w:t>8，－8，</w:t>
      </w:r>
      <w:r w:rsidRPr="00141013">
        <w:rPr>
          <w:rFonts w:ascii="宋体" w:hAnsi="宋体"/>
          <w:kern w:val="0"/>
          <w:sz w:val="28"/>
          <w:szCs w:val="28"/>
        </w:rPr>
        <w:t>+</w:t>
      </w:r>
      <w:r w:rsidRPr="00141013">
        <w:rPr>
          <w:rFonts w:ascii="宋体" w:hAnsi="宋体" w:hint="eastAsia"/>
          <w:sz w:val="28"/>
          <w:szCs w:val="28"/>
        </w:rPr>
        <w:t>2，－,2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4、（1）－3   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650" w:firstLine="182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(2)东，7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（3）西，8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500" w:firstLine="1400"/>
        <w:rPr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lastRenderedPageBreak/>
        <w:t xml:space="preserve">  （4）－3</w:t>
      </w:r>
    </w:p>
    <w:p w:rsidR="00715E83" w:rsidRPr="00141013" w:rsidRDefault="00715E83" w:rsidP="00715E83">
      <w:pPr>
        <w:tabs>
          <w:tab w:val="left" w:pos="2115"/>
        </w:tabs>
        <w:spacing w:line="17" w:lineRule="auto"/>
        <w:ind w:firstLineChars="450" w:firstLine="1260"/>
        <w:rPr>
          <w:ins w:id="1" w:author="微软用户" w:date="2015-06-05T10:37:00Z"/>
          <w:rFonts w:ascii="宋体" w:hAnsi="宋体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5、392－155=237（米）</w:t>
      </w:r>
    </w:p>
    <w:p w:rsidR="00715E83" w:rsidRPr="00141013" w:rsidRDefault="00715E83" w:rsidP="00715E83">
      <w:pPr>
        <w:adjustRightInd w:val="0"/>
        <w:snapToGrid w:val="0"/>
        <w:ind w:left="413"/>
        <w:rPr>
          <w:rFonts w:ascii="宋体" w:hAnsi="宋体"/>
          <w:b/>
          <w:sz w:val="28"/>
          <w:szCs w:val="28"/>
        </w:rPr>
      </w:pPr>
    </w:p>
    <w:p w:rsidR="00715E83" w:rsidRPr="00141013" w:rsidRDefault="00715E83" w:rsidP="00715E83">
      <w:pPr>
        <w:adjustRightInd w:val="0"/>
        <w:snapToGrid w:val="0"/>
        <w:ind w:left="413"/>
        <w:rPr>
          <w:rFonts w:ascii="宋体" w:hAnsi="宋体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板书设计</w:t>
      </w:r>
    </w:p>
    <w:p w:rsidR="00715E83" w:rsidRPr="00141013" w:rsidRDefault="00715E83" w:rsidP="00715E83">
      <w:pPr>
        <w:jc w:val="center"/>
        <w:rPr>
          <w:rFonts w:ascii="宋体" w:hAnsi="宋体" w:cs="宋体"/>
          <w:b/>
          <w:bCs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用正、负数表示事物</w:t>
      </w:r>
    </w:p>
    <w:tbl>
      <w:tblPr>
        <w:tblW w:w="3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643"/>
        <w:gridCol w:w="642"/>
        <w:gridCol w:w="643"/>
        <w:gridCol w:w="642"/>
        <w:gridCol w:w="643"/>
      </w:tblGrid>
      <w:tr w:rsidR="00715E83" w:rsidRPr="00141013" w:rsidTr="00C85C55">
        <w:trPr>
          <w:trHeight w:val="597"/>
          <w:jc w:val="center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1题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2题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3题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4题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5题</w:t>
            </w:r>
          </w:p>
        </w:tc>
      </w:tr>
      <w:tr w:rsidR="00715E83" w:rsidRPr="00141013" w:rsidTr="00C85C55">
        <w:trPr>
          <w:trHeight w:val="596"/>
          <w:jc w:val="center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1队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</w:tr>
      <w:tr w:rsidR="00715E83" w:rsidRPr="00141013" w:rsidTr="00C85C55">
        <w:trPr>
          <w:trHeight w:val="596"/>
          <w:jc w:val="center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2队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</w:tr>
      <w:tr w:rsidR="00715E83" w:rsidRPr="00141013" w:rsidTr="00C85C55">
        <w:trPr>
          <w:trHeight w:val="596"/>
          <w:jc w:val="center"/>
        </w:trPr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3队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2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-10</w:t>
            </w:r>
          </w:p>
        </w:tc>
        <w:tc>
          <w:tcPr>
            <w:tcW w:w="643" w:type="dxa"/>
            <w:vAlign w:val="center"/>
          </w:tcPr>
          <w:p w:rsidR="00715E83" w:rsidRPr="00141013" w:rsidRDefault="00715E83" w:rsidP="00C85C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1013"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</w:tr>
    </w:tbl>
    <w:p w:rsidR="00715E83" w:rsidRPr="00141013" w:rsidRDefault="00715E83" w:rsidP="00715E83">
      <w:pPr>
        <w:rPr>
          <w:rFonts w:ascii="宋体" w:hAnsi="宋体"/>
          <w:sz w:val="28"/>
          <w:szCs w:val="28"/>
        </w:rPr>
      </w:pPr>
    </w:p>
    <w:p w:rsidR="00715E83" w:rsidRPr="00141013" w:rsidRDefault="00530401" w:rsidP="00715E83">
      <w:pPr>
        <w:ind w:left="413"/>
        <w:rPr>
          <w:rFonts w:ascii="宋体" w:hAnsi="宋体"/>
          <w:b/>
          <w:sz w:val="28"/>
          <w:szCs w:val="28"/>
        </w:rPr>
      </w:pPr>
      <w:proofErr w:type="gramStart"/>
      <w:r>
        <w:rPr>
          <w:rFonts w:ascii="宋体" w:hAnsi="宋体" w:hint="eastAsia"/>
          <w:b/>
          <w:sz w:val="28"/>
          <w:szCs w:val="28"/>
        </w:rPr>
        <w:t>个</w:t>
      </w:r>
      <w:proofErr w:type="gramEnd"/>
      <w:r w:rsidR="00715E83" w:rsidRPr="00141013">
        <w:rPr>
          <w:rFonts w:ascii="宋体" w:hAnsi="宋体" w:hint="eastAsia"/>
          <w:b/>
          <w:sz w:val="28"/>
          <w:szCs w:val="28"/>
        </w:rPr>
        <w:t>教学资料包</w:t>
      </w:r>
    </w:p>
    <w:p w:rsidR="00715E83" w:rsidRPr="00141013" w:rsidRDefault="00715E83" w:rsidP="00715E83">
      <w:pPr>
        <w:adjustRightInd w:val="0"/>
        <w:snapToGrid w:val="0"/>
        <w:ind w:left="560" w:hangingChars="200" w:hanging="560"/>
        <w:rPr>
          <w:rFonts w:ascii="宋体" w:hAnsi="宋体"/>
          <w:b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（一）</w:t>
      </w:r>
      <w:r w:rsidRPr="00141013">
        <w:rPr>
          <w:rFonts w:ascii="宋体" w:hAnsi="宋体" w:hint="eastAsia"/>
          <w:b/>
          <w:sz w:val="28"/>
          <w:szCs w:val="28"/>
        </w:rPr>
        <w:t>数学资源</w:t>
      </w:r>
    </w:p>
    <w:p w:rsidR="00715E83" w:rsidRPr="00141013" w:rsidRDefault="00715E83" w:rsidP="00715E83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715E83" w:rsidRPr="00141013" w:rsidRDefault="00715E83" w:rsidP="00715E83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t>甲地海拔高度是35米 乙地海拔高度是15米，丙地海拔高度是-20米，请问哪个地方最高，哪个地方</w:t>
      </w:r>
    </w:p>
    <w:p w:rsidR="00715E83" w:rsidRPr="00141013" w:rsidRDefault="00715E83" w:rsidP="00715E83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t>最低？最高的地方比最低的地方高多少？</w:t>
      </w:r>
    </w:p>
    <w:p w:rsidR="00715E83" w:rsidRPr="00141013" w:rsidRDefault="00715E83" w:rsidP="00715E83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t>提示：35米，5米，-20米分别表示什么意义？</w:t>
      </w:r>
    </w:p>
    <w:p w:rsidR="00715E83" w:rsidRPr="00141013" w:rsidRDefault="00715E83" w:rsidP="00715E83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t>参考答案：　甲地最高，丙地最低，最高的地方比最低的地方高55米。</w:t>
      </w:r>
    </w:p>
    <w:p w:rsidR="00715E83" w:rsidRPr="00141013" w:rsidRDefault="00715E83" w:rsidP="00715E83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lastRenderedPageBreak/>
        <w:t>说明：35米表示高出海平面35米，15米表示高出海平面15米,-20米表示低于海平面20米，所以甲地最高，</w:t>
      </w:r>
    </w:p>
    <w:p w:rsidR="00715E83" w:rsidRPr="00141013" w:rsidRDefault="00715E83" w:rsidP="00715E83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cs="Arial"/>
          <w:sz w:val="28"/>
          <w:szCs w:val="28"/>
        </w:rPr>
      </w:pPr>
      <w:r w:rsidRPr="00141013">
        <w:rPr>
          <w:rFonts w:cs="Arial"/>
          <w:sz w:val="28"/>
          <w:szCs w:val="28"/>
        </w:rPr>
        <w:t>丙地最低，且甲地比丙地高55米。</w:t>
      </w:r>
    </w:p>
    <w:p w:rsidR="00715E83" w:rsidRDefault="00715E83" w:rsidP="00715E83">
      <w:pPr>
        <w:rPr>
          <w:rFonts w:ascii="宋体" w:hAnsi="宋体"/>
          <w:b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（二）资料链接</w:t>
      </w:r>
    </w:p>
    <w:p w:rsidR="00715E83" w:rsidRPr="008154C3" w:rsidRDefault="00715E83" w:rsidP="00715E83">
      <w:pPr>
        <w:rPr>
          <w:rFonts w:ascii="宋体" w:hAnsi="宋体"/>
          <w:b/>
          <w:sz w:val="28"/>
          <w:szCs w:val="28"/>
        </w:rPr>
      </w:pPr>
      <w:r w:rsidRPr="00141013">
        <w:rPr>
          <w:rFonts w:ascii="宋体" w:hAnsi="宋体" w:cs="宋体"/>
          <w:kern w:val="0"/>
          <w:sz w:val="28"/>
          <w:szCs w:val="28"/>
        </w:rPr>
        <w:t>计算法则</w:t>
      </w:r>
    </w:p>
    <w:bookmarkStart w:id="2" w:name="2418981-2557406-4_1"/>
    <w:bookmarkEnd w:id="2"/>
    <w:p w:rsidR="00715E83" w:rsidRPr="00141013" w:rsidRDefault="00715E83" w:rsidP="00715E83">
      <w:pPr>
        <w:widowControl/>
        <w:pBdr>
          <w:bottom w:val="single" w:sz="6" w:space="9" w:color="ECECEC"/>
        </w:pBdr>
        <w:shd w:val="clear" w:color="auto" w:fill="FFFFFF"/>
        <w:spacing w:before="300" w:after="180" w:line="270" w:lineRule="atLeast"/>
        <w:jc w:val="left"/>
        <w:outlineLvl w:val="2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begin"/>
      </w:r>
      <w:r w:rsidRPr="00141013">
        <w:rPr>
          <w:rFonts w:ascii="宋体" w:hAnsi="宋体" w:cs="Arial" w:hint="eastAsia"/>
          <w:kern w:val="0"/>
          <w:sz w:val="28"/>
          <w:szCs w:val="28"/>
        </w:rPr>
        <w:instrText xml:space="preserve"> HYPERLINK "http://baike.haosou.com/doc/2418981-2557406.html" </w:instrTex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separate"/>
      </w:r>
      <w:r w:rsidRPr="00141013">
        <w:rPr>
          <w:rFonts w:ascii="宋体" w:hAnsi="宋体" w:cs="Arial"/>
          <w:kern w:val="0"/>
          <w:sz w:val="28"/>
          <w:szCs w:val="28"/>
        </w:rPr>
        <w:t>折叠</w: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end"/>
      </w:r>
      <w:r w:rsidRPr="00141013">
        <w:rPr>
          <w:rFonts w:ascii="宋体" w:hAnsi="宋体" w:cs="Arial"/>
          <w:kern w:val="0"/>
          <w:sz w:val="28"/>
          <w:szCs w:val="28"/>
        </w:rPr>
        <w:t>+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-a+(-b)=－|-a+-b|=</w:t>
      </w:r>
      <w:r w:rsidRPr="00141013">
        <w:rPr>
          <w:rFonts w:ascii="宋体" w:hAnsi="宋体" w:cs="Arial"/>
          <w:b/>
          <w:bCs/>
          <w:kern w:val="0"/>
          <w:sz w:val="28"/>
          <w:szCs w:val="28"/>
        </w:rPr>
        <w:t xml:space="preserve">负数　　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</w:t>
      </w:r>
      <w:proofErr w:type="spellStart"/>
      <w:r w:rsidRPr="00141013">
        <w:rPr>
          <w:rFonts w:ascii="宋体" w:hAnsi="宋体" w:cs="Arial"/>
          <w:kern w:val="0"/>
          <w:sz w:val="28"/>
          <w:szCs w:val="28"/>
        </w:rPr>
        <w:t>a+b</w:t>
      </w:r>
      <w:proofErr w:type="spellEnd"/>
      <w:r w:rsidRPr="00141013">
        <w:rPr>
          <w:rFonts w:ascii="宋体" w:hAnsi="宋体" w:cs="Arial"/>
          <w:kern w:val="0"/>
          <w:sz w:val="28"/>
          <w:szCs w:val="28"/>
        </w:rPr>
        <w:t>=符号取绝对值较大的加数的符号，数值取“用较大的绝对值减去较小的绝对值 ”的所得值</w:t>
      </w:r>
    </w:p>
    <w:bookmarkStart w:id="3" w:name="2418981-2557406-4_2"/>
    <w:bookmarkEnd w:id="3"/>
    <w:p w:rsidR="00715E83" w:rsidRPr="00141013" w:rsidRDefault="00715E83" w:rsidP="00715E83">
      <w:pPr>
        <w:widowControl/>
        <w:pBdr>
          <w:bottom w:val="single" w:sz="6" w:space="9" w:color="ECECEC"/>
        </w:pBdr>
        <w:shd w:val="clear" w:color="auto" w:fill="FFFFFF"/>
        <w:spacing w:before="300" w:after="180" w:line="270" w:lineRule="atLeast"/>
        <w:jc w:val="left"/>
        <w:outlineLvl w:val="2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begin"/>
      </w:r>
      <w:r w:rsidRPr="00141013">
        <w:rPr>
          <w:rFonts w:ascii="宋体" w:hAnsi="宋体" w:cs="Arial" w:hint="eastAsia"/>
          <w:kern w:val="0"/>
          <w:sz w:val="28"/>
          <w:szCs w:val="28"/>
        </w:rPr>
        <w:instrText xml:space="preserve"> HYPERLINK "http://baike.haosou.com/doc/2418981-2557406.html" </w:instrTex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separate"/>
      </w:r>
      <w:r w:rsidRPr="00141013">
        <w:rPr>
          <w:rFonts w:ascii="宋体" w:hAnsi="宋体" w:cs="Arial"/>
          <w:kern w:val="0"/>
          <w:sz w:val="28"/>
          <w:szCs w:val="28"/>
        </w:rPr>
        <w:t>折叠</w: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end"/>
      </w:r>
      <w:r w:rsidRPr="00141013">
        <w:rPr>
          <w:rFonts w:ascii="宋体" w:hAnsi="宋体" w:cs="Arial"/>
          <w:kern w:val="0"/>
          <w:sz w:val="28"/>
          <w:szCs w:val="28"/>
        </w:rPr>
        <w:t>－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-a－(-b)= -a+|-b| =-</w:t>
      </w:r>
      <w:proofErr w:type="spellStart"/>
      <w:r w:rsidRPr="00141013">
        <w:rPr>
          <w:rFonts w:ascii="宋体" w:hAnsi="宋体" w:cs="Arial"/>
          <w:kern w:val="0"/>
          <w:sz w:val="28"/>
          <w:szCs w:val="28"/>
        </w:rPr>
        <w:t>a+b</w:t>
      </w:r>
      <w:proofErr w:type="spellEnd"/>
      <w:r w:rsidRPr="00141013">
        <w:rPr>
          <w:rFonts w:ascii="宋体" w:hAnsi="宋体" w:cs="Arial"/>
          <w:kern w:val="0"/>
          <w:sz w:val="28"/>
          <w:szCs w:val="28"/>
        </w:rPr>
        <w:t>，再按负数加正数的方法算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-a－b=－|b+ -a|=</w:t>
      </w:r>
      <w:r w:rsidRPr="00141013">
        <w:rPr>
          <w:rFonts w:ascii="宋体" w:hAnsi="宋体" w:cs="Arial"/>
          <w:b/>
          <w:bCs/>
          <w:kern w:val="0"/>
          <w:sz w:val="28"/>
          <w:szCs w:val="28"/>
        </w:rPr>
        <w:t>负数</w:t>
      </w:r>
      <w:r w:rsidRPr="00141013">
        <w:rPr>
          <w:rFonts w:ascii="宋体" w:hAnsi="宋体" w:cs="Arial"/>
          <w:kern w:val="0"/>
          <w:sz w:val="28"/>
          <w:szCs w:val="28"/>
        </w:rPr>
        <w:t>异号两数相减，等于其绝对值相加</w:t>
      </w:r>
    </w:p>
    <w:bookmarkStart w:id="4" w:name="2418981-2557406-4_3"/>
    <w:bookmarkEnd w:id="4"/>
    <w:p w:rsidR="00715E83" w:rsidRPr="00141013" w:rsidRDefault="00715E83" w:rsidP="00715E83">
      <w:pPr>
        <w:widowControl/>
        <w:pBdr>
          <w:bottom w:val="single" w:sz="6" w:space="9" w:color="ECECEC"/>
        </w:pBdr>
        <w:shd w:val="clear" w:color="auto" w:fill="FFFFFF"/>
        <w:spacing w:before="300" w:after="180" w:line="270" w:lineRule="atLeast"/>
        <w:jc w:val="left"/>
        <w:outlineLvl w:val="2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begin"/>
      </w:r>
      <w:r w:rsidRPr="00141013">
        <w:rPr>
          <w:rFonts w:ascii="宋体" w:hAnsi="宋体" w:cs="Arial" w:hint="eastAsia"/>
          <w:kern w:val="0"/>
          <w:sz w:val="28"/>
          <w:szCs w:val="28"/>
        </w:rPr>
        <w:instrText xml:space="preserve"> HYPERLINK "http://baike.haosou.com/doc/2418981-2557406.html" </w:instrTex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separate"/>
      </w:r>
      <w:r w:rsidRPr="00141013">
        <w:rPr>
          <w:rFonts w:ascii="宋体" w:hAnsi="宋体" w:cs="Arial"/>
          <w:kern w:val="0"/>
          <w:sz w:val="28"/>
          <w:szCs w:val="28"/>
        </w:rPr>
        <w:t>折叠</w: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end"/>
      </w:r>
      <w:r w:rsidRPr="00141013">
        <w:rPr>
          <w:rFonts w:ascii="宋体" w:hAnsi="宋体" w:cs="Arial"/>
          <w:kern w:val="0"/>
          <w:sz w:val="28"/>
          <w:szCs w:val="28"/>
        </w:rPr>
        <w:t>×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</w:t>
      </w:r>
      <w:proofErr w:type="gramStart"/>
      <w:r w:rsidRPr="00141013">
        <w:rPr>
          <w:rFonts w:ascii="宋体" w:hAnsi="宋体" w:cs="Arial"/>
          <w:kern w:val="0"/>
          <w:sz w:val="28"/>
          <w:szCs w:val="28"/>
        </w:rPr>
        <w:t>a</w:t>
      </w:r>
      <w:proofErr w:type="gramEnd"/>
      <w:r w:rsidRPr="00141013">
        <w:rPr>
          <w:rFonts w:ascii="宋体" w:hAnsi="宋体" w:cs="Arial"/>
          <w:kern w:val="0"/>
          <w:sz w:val="28"/>
          <w:szCs w:val="28"/>
        </w:rPr>
        <w:t xml:space="preserve"> × -b=|-a × -b| </w:t>
      </w:r>
      <w:r w:rsidRPr="00141013">
        <w:rPr>
          <w:rFonts w:ascii="宋体" w:hAnsi="宋体" w:cs="Arial"/>
          <w:b/>
          <w:bCs/>
          <w:kern w:val="0"/>
          <w:sz w:val="28"/>
          <w:szCs w:val="28"/>
        </w:rPr>
        <w:t>=x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</w:t>
      </w:r>
      <w:proofErr w:type="spellStart"/>
      <w:r w:rsidRPr="00141013">
        <w:rPr>
          <w:rFonts w:ascii="宋体" w:hAnsi="宋体" w:cs="Arial"/>
          <w:kern w:val="0"/>
          <w:sz w:val="28"/>
          <w:szCs w:val="28"/>
        </w:rPr>
        <w:t>a×b</w:t>
      </w:r>
      <w:proofErr w:type="spellEnd"/>
      <w:r w:rsidRPr="00141013">
        <w:rPr>
          <w:rFonts w:ascii="宋体" w:hAnsi="宋体" w:cs="Arial"/>
          <w:kern w:val="0"/>
          <w:sz w:val="28"/>
          <w:szCs w:val="28"/>
        </w:rPr>
        <w:t>=－|b × -a|=-y</w:t>
      </w:r>
    </w:p>
    <w:bookmarkStart w:id="5" w:name="2418981-2557406-4_4"/>
    <w:bookmarkEnd w:id="5"/>
    <w:p w:rsidR="00715E83" w:rsidRPr="00141013" w:rsidRDefault="00715E83" w:rsidP="00715E83">
      <w:pPr>
        <w:widowControl/>
        <w:pBdr>
          <w:bottom w:val="single" w:sz="6" w:space="9" w:color="ECECEC"/>
        </w:pBdr>
        <w:shd w:val="clear" w:color="auto" w:fill="FFFFFF"/>
        <w:spacing w:before="300" w:after="180" w:line="270" w:lineRule="atLeast"/>
        <w:jc w:val="left"/>
        <w:outlineLvl w:val="2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begin"/>
      </w:r>
      <w:r w:rsidRPr="00141013">
        <w:rPr>
          <w:rFonts w:ascii="宋体" w:hAnsi="宋体" w:cs="Arial" w:hint="eastAsia"/>
          <w:kern w:val="0"/>
          <w:sz w:val="28"/>
          <w:szCs w:val="28"/>
        </w:rPr>
        <w:instrText xml:space="preserve"> HYPERLINK "http://baike.haosou.com/doc/2418981-2557406.html" </w:instrTex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separate"/>
      </w:r>
      <w:r w:rsidRPr="00141013">
        <w:rPr>
          <w:rFonts w:ascii="宋体" w:hAnsi="宋体" w:cs="Arial"/>
          <w:kern w:val="0"/>
          <w:sz w:val="28"/>
          <w:szCs w:val="28"/>
        </w:rPr>
        <w:t>折叠</w:t>
      </w:r>
      <w:r w:rsidRPr="00141013">
        <w:rPr>
          <w:rFonts w:ascii="宋体" w:hAnsi="宋体" w:cs="Arial" w:hint="eastAsia"/>
          <w:kern w:val="0"/>
          <w:sz w:val="28"/>
          <w:szCs w:val="28"/>
        </w:rPr>
        <w:fldChar w:fldCharType="end"/>
      </w:r>
      <w:r w:rsidRPr="00141013">
        <w:rPr>
          <w:rFonts w:ascii="宋体" w:hAnsi="宋体" w:cs="Arial"/>
          <w:kern w:val="0"/>
          <w:sz w:val="28"/>
          <w:szCs w:val="28"/>
        </w:rPr>
        <w:t>÷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lastRenderedPageBreak/>
        <w:t>-a÷-b=|-a÷-b| =</w:t>
      </w:r>
      <w:r w:rsidRPr="00141013">
        <w:rPr>
          <w:rFonts w:ascii="宋体" w:hAnsi="宋体" w:cs="Arial"/>
          <w:b/>
          <w:bCs/>
          <w:kern w:val="0"/>
          <w:sz w:val="28"/>
          <w:szCs w:val="28"/>
        </w:rPr>
        <w:t>正数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-</w:t>
      </w:r>
      <w:proofErr w:type="spellStart"/>
      <w:r w:rsidRPr="00141013">
        <w:rPr>
          <w:rFonts w:ascii="宋体" w:hAnsi="宋体" w:cs="Arial"/>
          <w:kern w:val="0"/>
          <w:sz w:val="28"/>
          <w:szCs w:val="28"/>
        </w:rPr>
        <w:t>a÷b</w:t>
      </w:r>
      <w:proofErr w:type="spellEnd"/>
      <w:r w:rsidRPr="00141013">
        <w:rPr>
          <w:rFonts w:ascii="宋体" w:hAnsi="宋体" w:cs="Arial"/>
          <w:kern w:val="0"/>
          <w:sz w:val="28"/>
          <w:szCs w:val="28"/>
        </w:rPr>
        <w:t>=－|-</w:t>
      </w:r>
      <w:proofErr w:type="spellStart"/>
      <w:r w:rsidRPr="00141013">
        <w:rPr>
          <w:rFonts w:ascii="宋体" w:hAnsi="宋体" w:cs="Arial"/>
          <w:kern w:val="0"/>
          <w:sz w:val="28"/>
          <w:szCs w:val="28"/>
        </w:rPr>
        <w:t>a÷b</w:t>
      </w:r>
      <w:proofErr w:type="spellEnd"/>
      <w:r w:rsidRPr="00141013">
        <w:rPr>
          <w:rFonts w:ascii="宋体" w:hAnsi="宋体" w:cs="Arial"/>
          <w:kern w:val="0"/>
          <w:sz w:val="28"/>
          <w:szCs w:val="28"/>
        </w:rPr>
        <w:t>| =</w:t>
      </w:r>
      <w:r w:rsidRPr="00141013">
        <w:rPr>
          <w:rFonts w:ascii="宋体" w:hAnsi="宋体" w:cs="Arial"/>
          <w:b/>
          <w:bCs/>
          <w:kern w:val="0"/>
          <w:sz w:val="28"/>
          <w:szCs w:val="28"/>
        </w:rPr>
        <w:t>负数</w:t>
      </w:r>
    </w:p>
    <w:p w:rsidR="00715E83" w:rsidRPr="00141013" w:rsidRDefault="00715E83" w:rsidP="00715E83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kern w:val="0"/>
          <w:sz w:val="28"/>
          <w:szCs w:val="28"/>
        </w:rPr>
        <w:t>总得来说，就是同数相除等于正数，异数相除等于负数。</w:t>
      </w:r>
    </w:p>
    <w:p w:rsidR="00715E83" w:rsidRPr="00141013" w:rsidRDefault="00715E83" w:rsidP="00715E83">
      <w:pPr>
        <w:widowControl/>
        <w:shd w:val="clear" w:color="auto" w:fill="FFFFFF"/>
        <w:spacing w:line="360" w:lineRule="atLeast"/>
        <w:ind w:left="-360"/>
        <w:jc w:val="left"/>
        <w:rPr>
          <w:rFonts w:ascii="宋体" w:hAnsi="宋体" w:cs="Arial"/>
          <w:kern w:val="0"/>
          <w:sz w:val="28"/>
          <w:szCs w:val="28"/>
        </w:rPr>
      </w:pPr>
      <w:r w:rsidRPr="00141013">
        <w:rPr>
          <w:rFonts w:ascii="宋体" w:hAnsi="宋体" w:cs="Arial"/>
          <w:b/>
          <w:bCs/>
          <w:kern w:val="0"/>
          <w:sz w:val="28"/>
          <w:szCs w:val="28"/>
        </w:rPr>
        <w:t>应用：负数可以广泛应用于温度、楼层、海拔、水位、盈利、增产/减产、支出/收入、得分/扣分等</w:t>
      </w:r>
      <w:proofErr w:type="gramStart"/>
      <w:r w:rsidRPr="00141013">
        <w:rPr>
          <w:rFonts w:ascii="宋体" w:hAnsi="宋体" w:cs="Arial"/>
          <w:b/>
          <w:bCs/>
          <w:kern w:val="0"/>
          <w:sz w:val="28"/>
          <w:szCs w:val="28"/>
        </w:rPr>
        <w:t>等</w:t>
      </w:r>
      <w:proofErr w:type="gramEnd"/>
      <w:r w:rsidRPr="00141013">
        <w:rPr>
          <w:rFonts w:ascii="宋体" w:hAnsi="宋体" w:cs="Arial"/>
          <w:b/>
          <w:bCs/>
          <w:kern w:val="0"/>
          <w:sz w:val="28"/>
          <w:szCs w:val="28"/>
        </w:rPr>
        <w:t>的这些方面中。</w:t>
      </w:r>
      <w:proofErr w:type="gramStart"/>
      <w:r w:rsidRPr="00141013">
        <w:rPr>
          <w:rFonts w:ascii="宋体" w:hAnsi="宋体" w:cs="Arial"/>
          <w:b/>
          <w:bCs/>
          <w:kern w:val="0"/>
          <w:sz w:val="28"/>
          <w:szCs w:val="28"/>
        </w:rPr>
        <w:t>现小学</w:t>
      </w:r>
      <w:proofErr w:type="gramEnd"/>
      <w:r w:rsidRPr="00141013">
        <w:rPr>
          <w:rFonts w:ascii="宋体" w:hAnsi="宋体" w:cs="Arial"/>
          <w:b/>
          <w:bCs/>
          <w:kern w:val="0"/>
          <w:sz w:val="28"/>
          <w:szCs w:val="28"/>
        </w:rPr>
        <w:t>六年级学。（初一也有学）。</w:t>
      </w:r>
    </w:p>
    <w:p w:rsidR="00FB3704" w:rsidRPr="00715E83" w:rsidRDefault="00FB3704"/>
    <w:sectPr w:rsidR="00FB3704" w:rsidRPr="00715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E2F" w:rsidRDefault="00236E2F" w:rsidP="00715E83">
      <w:r>
        <w:separator/>
      </w:r>
    </w:p>
  </w:endnote>
  <w:endnote w:type="continuationSeparator" w:id="0">
    <w:p w:rsidR="00236E2F" w:rsidRDefault="00236E2F" w:rsidP="0071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E2F" w:rsidRDefault="00236E2F" w:rsidP="00715E83">
      <w:r>
        <w:separator/>
      </w:r>
    </w:p>
  </w:footnote>
  <w:footnote w:type="continuationSeparator" w:id="0">
    <w:p w:rsidR="00236E2F" w:rsidRDefault="00236E2F" w:rsidP="00715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4095F"/>
    <w:multiLevelType w:val="hybridMultilevel"/>
    <w:tmpl w:val="0EE4BC16"/>
    <w:lvl w:ilvl="0" w:tplc="04090005">
      <w:start w:val="1"/>
      <w:numFmt w:val="bullet"/>
      <w:lvlText w:val=""/>
      <w:lvlJc w:val="left"/>
      <w:pPr>
        <w:tabs>
          <w:tab w:val="num" w:pos="833"/>
        </w:tabs>
        <w:ind w:left="83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53"/>
        </w:tabs>
        <w:ind w:left="12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73"/>
        </w:tabs>
        <w:ind w:left="16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3"/>
        </w:tabs>
        <w:ind w:left="20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13"/>
        </w:tabs>
        <w:ind w:left="25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3"/>
        </w:tabs>
        <w:ind w:left="29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3"/>
        </w:tabs>
        <w:ind w:left="33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73"/>
        </w:tabs>
        <w:ind w:left="37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93"/>
        </w:tabs>
        <w:ind w:left="4193" w:hanging="420"/>
      </w:pPr>
      <w:rPr>
        <w:rFonts w:ascii="Wingdings" w:hAnsi="Wingdings" w:hint="default"/>
      </w:rPr>
    </w:lvl>
  </w:abstractNum>
  <w:abstractNum w:abstractNumId="1">
    <w:nsid w:val="75200D12"/>
    <w:multiLevelType w:val="hybridMultilevel"/>
    <w:tmpl w:val="D4A662CA"/>
    <w:lvl w:ilvl="0" w:tplc="0DEC5FB8">
      <w:start w:val="1"/>
      <w:numFmt w:val="japaneseCounting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39"/>
    <w:rsid w:val="00236E2F"/>
    <w:rsid w:val="00530401"/>
    <w:rsid w:val="00715E83"/>
    <w:rsid w:val="009A5739"/>
    <w:rsid w:val="00A13F6C"/>
    <w:rsid w:val="00FB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E83"/>
    <w:rPr>
      <w:sz w:val="18"/>
      <w:szCs w:val="18"/>
    </w:rPr>
  </w:style>
  <w:style w:type="paragraph" w:styleId="a5">
    <w:name w:val="Normal (Web)"/>
    <w:basedOn w:val="a"/>
    <w:rsid w:val="00715E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53040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3040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E83"/>
    <w:rPr>
      <w:sz w:val="18"/>
      <w:szCs w:val="18"/>
    </w:rPr>
  </w:style>
  <w:style w:type="paragraph" w:styleId="a5">
    <w:name w:val="Normal (Web)"/>
    <w:basedOn w:val="a"/>
    <w:rsid w:val="00715E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53040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3040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803</Words>
  <Characters>4583</Characters>
  <Application>Microsoft Office Word</Application>
  <DocSecurity>0</DocSecurity>
  <Lines>38</Lines>
  <Paragraphs>10</Paragraphs>
  <ScaleCrop>false</ScaleCrop>
  <Company>微软中国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2018-08-09T09:13:00Z</dcterms:created>
  <dcterms:modified xsi:type="dcterms:W3CDTF">2018-08-09T09:17:00Z</dcterms:modified>
</cp:coreProperties>
</file>